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6B8C2A" w14:textId="2DFAE1AF" w:rsidR="00857962" w:rsidRPr="00371BEF" w:rsidRDefault="00D10417" w:rsidP="00870A1B">
      <w:pPr>
        <w:pStyle w:val="Title"/>
      </w:pPr>
      <w:bookmarkStart w:id="0" w:name="_Toc433847893"/>
      <w:bookmarkStart w:id="1" w:name="_GoBack"/>
      <w:bookmarkEnd w:id="1"/>
      <w:r>
        <w:rPr>
          <w:noProof/>
          <w:lang w:val="en-IE" w:eastAsia="en-IE"/>
        </w:rPr>
        <mc:AlternateContent>
          <mc:Choice Requires="wps">
            <w:drawing>
              <wp:anchor distT="45720" distB="45720" distL="114300" distR="114300" simplePos="0" relativeHeight="251663872" behindDoc="0" locked="0" layoutInCell="1" allowOverlap="1" wp14:anchorId="0CB0BB23" wp14:editId="7E802959">
                <wp:simplePos x="0" y="0"/>
                <wp:positionH relativeFrom="column">
                  <wp:posOffset>4015422</wp:posOffset>
                </wp:positionH>
                <wp:positionV relativeFrom="paragraph">
                  <wp:posOffset>3892868</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3C28A142" w14:textId="23BE0D49" w:rsidR="00D10417" w:rsidRPr="00D10417" w:rsidRDefault="00D10417">
                            <w:pPr>
                              <w:rPr>
                                <w:color w:val="FF0000"/>
                              </w:rPr>
                            </w:pPr>
                            <w:r w:rsidRPr="00D10417">
                              <w:rPr>
                                <w:color w:val="FF0000"/>
                              </w:rPr>
                              <w:t>Needs to be converted to new IALA branding format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CB0BB23" id="_x0000_t202" coordsize="21600,21600" o:spt="202" path="m,l,21600r21600,l21600,xe">
                <v:stroke joinstyle="miter"/>
                <v:path gradientshapeok="t" o:connecttype="rect"/>
              </v:shapetype>
              <v:shape id="Text Box 2" o:spid="_x0000_s1026" type="#_x0000_t202" style="position:absolute;left:0;text-align:left;margin-left:316.15pt;margin-top:306.55pt;width:185.9pt;height:110.6pt;z-index:25166387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">
                <v:textbox style="mso-fit-shape-to-text:t">
                  <w:txbxContent>
                    <w:p w14:paraId="3C28A142" w14:textId="23BE0D49" w:rsidR="00D10417" w:rsidRPr="00D10417" w:rsidRDefault="00D10417">
                      <w:pPr>
                        <w:rPr>
                          <w:color w:val="FF0000"/>
                        </w:rPr>
                      </w:pPr>
                      <w:r w:rsidRPr="00D10417">
                        <w:rPr>
                          <w:color w:val="FF0000"/>
                        </w:rPr>
                        <w:t>Needs to be converted to new IALA branding format</w:t>
                      </w:r>
                    </w:p>
                  </w:txbxContent>
                </v:textbox>
                <w10:wrap type="square"/>
              </v:shape>
            </w:pict>
          </mc:Fallback>
        </mc:AlternateContent>
      </w:r>
      <w:r w:rsidR="00BF5DBB">
        <w:rPr>
          <w:noProof/>
          <w:lang w:val="en-IE" w:eastAsia="en-IE"/>
        </w:rPr>
        <w:drawing>
          <wp:anchor distT="0" distB="0" distL="114300" distR="114300" simplePos="0" relativeHeight="251661824" behindDoc="0" locked="0" layoutInCell="1" allowOverlap="1" wp14:anchorId="35D43594" wp14:editId="291850D9">
            <wp:simplePos x="0" y="0"/>
            <wp:positionH relativeFrom="column">
              <wp:posOffset>2175827</wp:posOffset>
            </wp:positionH>
            <wp:positionV relativeFrom="paragraph">
              <wp:posOffset>4655185</wp:posOffset>
            </wp:positionV>
            <wp:extent cx="1590675" cy="15506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8">
                      <a:extLst>
                        <a:ext uri="{28A0092B-C50C-407E-A947-70E740481C1C}">
                          <a14:useLocalDpi xmlns:a14="http://schemas.microsoft.com/office/drawing/2010/main" val="0"/>
                        </a:ext>
                      </a:extLst>
                    </a:blip>
                    <a:stretch>
                      <a:fillRect/>
                    </a:stretch>
                  </pic:blipFill>
                  <pic:spPr>
                    <a:xfrm>
                      <a:off x="0" y="0"/>
                      <a:ext cx="1590675" cy="1550670"/>
                    </a:xfrm>
                    <a:prstGeom prst="rect">
                      <a:avLst/>
                    </a:prstGeom>
                  </pic:spPr>
                </pic:pic>
              </a:graphicData>
            </a:graphic>
            <wp14:sizeRelH relativeFrom="margin">
              <wp14:pctWidth>0</wp14:pctWidth>
            </wp14:sizeRelH>
            <wp14:sizeRelV relativeFrom="margin">
              <wp14:pctHeight>0</wp14:pctHeight>
            </wp14:sizeRelV>
          </wp:anchor>
        </w:drawing>
      </w:r>
      <w:r w:rsidR="0088277B">
        <w:rPr>
          <w:noProof/>
          <w:lang w:val="en-IE" w:eastAsia="en-IE"/>
        </w:rPr>
        <mc:AlternateContent>
          <mc:Choice Requires="wps">
            <w:drawing>
              <wp:anchor distT="0" distB="0" distL="114300" distR="114300" simplePos="0" relativeHeight="251657728" behindDoc="0" locked="0" layoutInCell="1" allowOverlap="1" wp14:anchorId="355DDBCB" wp14:editId="6CC5B9E9">
                <wp:simplePos x="0" y="0"/>
                <wp:positionH relativeFrom="column">
                  <wp:posOffset>-2511425</wp:posOffset>
                </wp:positionH>
                <wp:positionV relativeFrom="paragraph">
                  <wp:posOffset>5662930</wp:posOffset>
                </wp:positionV>
                <wp:extent cx="5490210" cy="382270"/>
                <wp:effectExtent l="0" t="0" r="0" b="0"/>
                <wp:wrapNone/>
                <wp:docPr id="7"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74E75" w14:textId="77777777" w:rsidR="006D504A" w:rsidRDefault="006D504A"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5DDBCB" id="Text Box 114" o:spid="_x0000_s1027"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Iz5s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46774E75" w14:textId="77777777" w:rsidR="006D504A" w:rsidRDefault="006D504A"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88277B">
        <w:rPr>
          <w:noProof/>
          <w:lang w:val="en-IE" w:eastAsia="en-IE"/>
        </w:rPr>
        <mc:AlternateContent>
          <mc:Choice Requires="wps">
            <w:drawing>
              <wp:anchor distT="0" distB="0" distL="114300" distR="114300" simplePos="0" relativeHeight="251659776" behindDoc="0" locked="0" layoutInCell="1" allowOverlap="1" wp14:anchorId="7879FE33" wp14:editId="7B19F3B8">
                <wp:simplePos x="0" y="0"/>
                <wp:positionH relativeFrom="column">
                  <wp:posOffset>513715</wp:posOffset>
                </wp:positionH>
                <wp:positionV relativeFrom="paragraph">
                  <wp:posOffset>157480</wp:posOffset>
                </wp:positionV>
                <wp:extent cx="0" cy="8441690"/>
                <wp:effectExtent l="13970" t="10795" r="5080" b="5715"/>
                <wp:wrapNone/>
                <wp:docPr id="6"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B58279" id="Line 116"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AFf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NUAV8aAgAANAQAAA4AAAAAAAAAAAAAAAAALgIAAGRycy9lMm9Eb2MueG1sUEsBAi0AFAAG&#10;AAgAAAAhAOvQkrHcAAAACQEAAA8AAAAAAAAAAAAAAAAAdAQAAGRycy9kb3ducmV2LnhtbFBLBQYA&#10;AAAABAAEAPMAAAB9BQAAAAA=&#10;"/>
            </w:pict>
          </mc:Fallback>
        </mc:AlternateContent>
      </w:r>
      <w:r w:rsidR="0088277B">
        <w:rPr>
          <w:noProof/>
          <w:lang w:val="en-IE" w:eastAsia="en-IE"/>
        </w:rPr>
        <mc:AlternateContent>
          <mc:Choice Requires="wps">
            <w:drawing>
              <wp:anchor distT="0" distB="0" distL="114300" distR="114300" simplePos="0" relativeHeight="251660800" behindDoc="0" locked="0" layoutInCell="1" allowOverlap="1" wp14:anchorId="2DA7CA2A" wp14:editId="19036B87">
                <wp:simplePos x="0" y="0"/>
                <wp:positionH relativeFrom="column">
                  <wp:posOffset>0</wp:posOffset>
                </wp:positionH>
                <wp:positionV relativeFrom="paragraph">
                  <wp:posOffset>157480</wp:posOffset>
                </wp:positionV>
                <wp:extent cx="0" cy="8441690"/>
                <wp:effectExtent l="5080" t="10795" r="13970" b="5715"/>
                <wp:wrapNone/>
                <wp:docPr id="5"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176695"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GJI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AEGGJI&#10;FAIAACoEAAAOAAAAAAAAAAAAAAAAAC4CAABkcnMvZTJvRG9jLnhtbFBLAQItABQABgAIAAAAIQCt&#10;h9P/2gAAAAUBAAAPAAAAAAAAAAAAAAAAAG4EAABkcnMvZG93bnJldi54bWxQSwUGAAAAAAQABADz&#10;AAAAdQUAAAAA&#10;"/>
            </w:pict>
          </mc:Fallback>
        </mc:AlternateContent>
      </w:r>
      <w:r w:rsidR="0088277B">
        <w:rPr>
          <w:noProof/>
          <w:lang w:val="en-IE" w:eastAsia="en-IE"/>
        </w:rPr>
        <mc:AlternateContent>
          <mc:Choice Requires="wps">
            <w:drawing>
              <wp:anchor distT="0" distB="0" distL="114300" distR="114300" simplePos="0" relativeHeight="251658752" behindDoc="0" locked="0" layoutInCell="1" allowOverlap="1" wp14:anchorId="3340CB59" wp14:editId="57C5DCBD">
                <wp:simplePos x="0" y="0"/>
                <wp:positionH relativeFrom="column">
                  <wp:posOffset>-1144270</wp:posOffset>
                </wp:positionH>
                <wp:positionV relativeFrom="paragraph">
                  <wp:posOffset>1551305</wp:posOffset>
                </wp:positionV>
                <wp:extent cx="2844800" cy="471170"/>
                <wp:effectExtent l="0" t="0" r="0" b="4445"/>
                <wp:wrapNone/>
                <wp:docPr id="4"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B5D361" w14:textId="77777777" w:rsidR="006D504A" w:rsidRDefault="006D504A"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40CB59" id="Text Box 115" o:spid="_x0000_s1028"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" filled="f" fillcolor="#0c9" stroked="f">
                <v:textbox style="layout-flow:vertical;mso-layout-flow-alt:bottom-to-top">
                  <w:txbxContent>
                    <w:p w14:paraId="0FB5D361" w14:textId="77777777" w:rsidR="006D504A" w:rsidRDefault="006D504A"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88277B">
        <w:rPr>
          <w:noProof/>
          <w:lang w:val="en-IE" w:eastAsia="en-IE"/>
        </w:rPr>
        <mc:AlternateContent>
          <mc:Choice Requires="wps">
            <w:drawing>
              <wp:anchor distT="0" distB="0" distL="114300" distR="114300" simplePos="0" relativeHeight="251656704" behindDoc="0" locked="0" layoutInCell="1" allowOverlap="1" wp14:anchorId="5CB21C78" wp14:editId="37FB1152">
                <wp:simplePos x="0" y="0"/>
                <wp:positionH relativeFrom="column">
                  <wp:posOffset>855345</wp:posOffset>
                </wp:positionH>
                <wp:positionV relativeFrom="paragraph">
                  <wp:posOffset>7433945</wp:posOffset>
                </wp:positionV>
                <wp:extent cx="4587875" cy="883920"/>
                <wp:effectExtent l="3175" t="635" r="0" b="127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983CF9" w14:textId="77777777" w:rsidR="006D504A" w:rsidRPr="00460028" w:rsidRDefault="006D504A" w:rsidP="00460028">
                            <w:pPr>
                              <w:autoSpaceDE w:val="0"/>
                              <w:autoSpaceDN w:val="0"/>
                              <w:adjustRightInd w:val="0"/>
                              <w:jc w:val="center"/>
                              <w:rPr>
                                <w:rFonts w:cs="Arial"/>
                                <w:color w:val="000000"/>
                                <w:sz w:val="20"/>
                                <w:szCs w:val="18"/>
                                <w:lang w:val="fr-FR"/>
                              </w:rPr>
                            </w:pPr>
                            <w:r>
                              <w:rPr>
                                <w:rFonts w:cs="Arial"/>
                                <w:color w:val="000000"/>
                                <w:sz w:val="20"/>
                                <w:szCs w:val="18"/>
                                <w:lang w:val="fr-FR"/>
                              </w:rPr>
                              <w:t>10 rue Gaudines</w:t>
                            </w:r>
                          </w:p>
                          <w:p w14:paraId="6B67CC1C" w14:textId="77777777" w:rsidR="006D504A" w:rsidRDefault="006D504A"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080E3C19" w14:textId="77777777" w:rsidR="006D504A" w:rsidRDefault="006D504A"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252435B8" w14:textId="77777777" w:rsidR="006D504A" w:rsidRDefault="006D504A" w:rsidP="00B534F2">
                            <w:pPr>
                              <w:autoSpaceDE w:val="0"/>
                              <w:autoSpaceDN w:val="0"/>
                              <w:adjustRightInd w:val="0"/>
                              <w:jc w:val="center"/>
                              <w:rPr>
                                <w:rFonts w:cs="Arial"/>
                                <w:color w:val="000000"/>
                                <w:sz w:val="18"/>
                                <w:szCs w:val="18"/>
                                <w:lang w:val="fr-FR"/>
                              </w:rPr>
                            </w:pPr>
                            <w:r w:rsidRPr="00B5027B">
                              <w:rPr>
                                <w:rFonts w:cs="Arial"/>
                                <w:color w:val="000000"/>
                                <w:sz w:val="20"/>
                                <w:szCs w:val="18"/>
                                <w:lang w:val="fr-CA"/>
                              </w:rPr>
                              <w:t xml:space="preserve">e-mail:  </w:t>
                            </w:r>
                            <w:hyperlink r:id="rId9" w:history="1">
                              <w:r w:rsidRPr="00B5027B">
                                <w:rPr>
                                  <w:rStyle w:val="Hyperlink"/>
                                  <w:rFonts w:cs="Arial"/>
                                  <w:sz w:val="20"/>
                                  <w:szCs w:val="18"/>
                                  <w:lang w:val="fr-CA"/>
                                </w:rPr>
                                <w:t>contact@iala-aism.org</w:t>
                              </w:r>
                            </w:hyperlink>
                            <w:r w:rsidRPr="00B5027B">
                              <w:rPr>
                                <w:rFonts w:cs="Arial"/>
                                <w:color w:val="000000"/>
                                <w:sz w:val="20"/>
                                <w:szCs w:val="18"/>
                                <w:lang w:val="fr-CA"/>
                              </w:rPr>
                              <w:t xml:space="preserve">       Internet:  </w:t>
                            </w:r>
                            <w:hyperlink r:id="rId10" w:history="1">
                              <w:r w:rsidRPr="00B5027B">
                                <w:rPr>
                                  <w:rStyle w:val="Hyperlink"/>
                                  <w:rFonts w:cs="Arial"/>
                                  <w:sz w:val="20"/>
                                  <w:szCs w:val="18"/>
                                  <w:lang w:val="fr-CA"/>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B21C78"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JoAhWi9AgAAwgUAAA4AAAAAAAAAAAAAAAAALgIAAGRycy9lMm9Eb2MueG1sUEsBAi0AFAAGAAgA&#10;AAAhAKE4/WThAAAADQEAAA8AAAAAAAAAAAAAAAAAFwUAAGRycy9kb3ducmV2LnhtbFBLBQYAAAAA&#10;BAAEAPMAAAAlBgAAAAA=&#10;" filled="f" fillcolor="#0c9" stroked="f">
                <v:textbox>
                  <w:txbxContent>
                    <w:p w14:paraId="00983CF9" w14:textId="77777777" w:rsidR="006D504A" w:rsidRPr="00460028" w:rsidRDefault="006D504A" w:rsidP="00460028">
                      <w:pPr>
                        <w:autoSpaceDE w:val="0"/>
                        <w:autoSpaceDN w:val="0"/>
                        <w:adjustRightInd w:val="0"/>
                        <w:jc w:val="center"/>
                        <w:rPr>
                          <w:rFonts w:cs="Arial"/>
                          <w:color w:val="000000"/>
                          <w:sz w:val="20"/>
                          <w:szCs w:val="18"/>
                          <w:lang w:val="fr-FR"/>
                        </w:rPr>
                      </w:pPr>
                      <w:r>
                        <w:rPr>
                          <w:rFonts w:cs="Arial"/>
                          <w:color w:val="000000"/>
                          <w:sz w:val="20"/>
                          <w:szCs w:val="18"/>
                          <w:lang w:val="fr-FR"/>
                        </w:rPr>
                        <w:t>10 rue Gaudines</w:t>
                      </w:r>
                    </w:p>
                    <w:p w14:paraId="6B67CC1C" w14:textId="77777777" w:rsidR="006D504A" w:rsidRDefault="006D504A"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080E3C19" w14:textId="77777777" w:rsidR="006D504A" w:rsidRDefault="006D504A"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252435B8" w14:textId="77777777" w:rsidR="006D504A" w:rsidRDefault="006D504A" w:rsidP="00B534F2">
                      <w:pPr>
                        <w:autoSpaceDE w:val="0"/>
                        <w:autoSpaceDN w:val="0"/>
                        <w:adjustRightInd w:val="0"/>
                        <w:jc w:val="center"/>
                        <w:rPr>
                          <w:rFonts w:cs="Arial"/>
                          <w:color w:val="000000"/>
                          <w:sz w:val="18"/>
                          <w:szCs w:val="18"/>
                          <w:lang w:val="fr-FR"/>
                        </w:rPr>
                      </w:pPr>
                      <w:r w:rsidRPr="00B5027B">
                        <w:rPr>
                          <w:rFonts w:cs="Arial"/>
                          <w:color w:val="000000"/>
                          <w:sz w:val="20"/>
                          <w:szCs w:val="18"/>
                          <w:lang w:val="fr-CA"/>
                        </w:rPr>
                        <w:t xml:space="preserve">e-mail:  </w:t>
                      </w:r>
                      <w:hyperlink r:id="rId11" w:history="1">
                        <w:r w:rsidRPr="00B5027B">
                          <w:rPr>
                            <w:rStyle w:val="Hyperlink"/>
                            <w:rFonts w:cs="Arial"/>
                            <w:sz w:val="20"/>
                            <w:szCs w:val="18"/>
                            <w:lang w:val="fr-CA"/>
                          </w:rPr>
                          <w:t>contact@iala-aism.org</w:t>
                        </w:r>
                      </w:hyperlink>
                      <w:r w:rsidRPr="00B5027B">
                        <w:rPr>
                          <w:rFonts w:cs="Arial"/>
                          <w:color w:val="000000"/>
                          <w:sz w:val="20"/>
                          <w:szCs w:val="18"/>
                          <w:lang w:val="fr-CA"/>
                        </w:rPr>
                        <w:t xml:space="preserve">       Internet:  </w:t>
                      </w:r>
                      <w:hyperlink r:id="rId12" w:history="1">
                        <w:r w:rsidRPr="00B5027B">
                          <w:rPr>
                            <w:rStyle w:val="Hyperlink"/>
                            <w:rFonts w:cs="Arial"/>
                            <w:sz w:val="20"/>
                            <w:szCs w:val="18"/>
                            <w:lang w:val="fr-CA"/>
                          </w:rPr>
                          <w:t>www.iala-aism.org</w:t>
                        </w:r>
                      </w:hyperlink>
                    </w:p>
                  </w:txbxContent>
                </v:textbox>
              </v:shape>
            </w:pict>
          </mc:Fallback>
        </mc:AlternateContent>
      </w:r>
      <w:r w:rsidR="0088277B">
        <w:rPr>
          <w:noProof/>
          <w:lang w:val="en-IE" w:eastAsia="en-IE"/>
        </w:rPr>
        <mc:AlternateContent>
          <mc:Choice Requires="wps">
            <w:drawing>
              <wp:anchor distT="0" distB="0" distL="114300" distR="114300" simplePos="0" relativeHeight="251654656" behindDoc="0" locked="0" layoutInCell="1" allowOverlap="1" wp14:anchorId="11C2F968" wp14:editId="7FE6BCE8">
                <wp:simplePos x="0" y="0"/>
                <wp:positionH relativeFrom="column">
                  <wp:posOffset>1066800</wp:posOffset>
                </wp:positionH>
                <wp:positionV relativeFrom="paragraph">
                  <wp:posOffset>496570</wp:posOffset>
                </wp:positionV>
                <wp:extent cx="3657600" cy="3287395"/>
                <wp:effectExtent l="0" t="0" r="4445" b="1270"/>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B56F0D" w14:textId="77777777" w:rsidR="006D504A" w:rsidRPr="0088277B" w:rsidRDefault="006D504A" w:rsidP="00460028">
                            <w:pPr>
                              <w:autoSpaceDE w:val="0"/>
                              <w:autoSpaceDN w:val="0"/>
                              <w:adjustRightInd w:val="0"/>
                              <w:jc w:val="center"/>
                              <w:rPr>
                                <w:rFonts w:cs="Arial"/>
                                <w:b/>
                                <w:bCs/>
                                <w:color w:val="000000"/>
                                <w:sz w:val="36"/>
                                <w:szCs w:val="36"/>
                              </w:rPr>
                            </w:pPr>
                            <w:r w:rsidRPr="0088277B">
                              <w:rPr>
                                <w:rFonts w:cs="Arial"/>
                                <w:b/>
                                <w:bCs/>
                                <w:color w:val="000000"/>
                                <w:sz w:val="36"/>
                                <w:szCs w:val="36"/>
                              </w:rPr>
                              <w:t xml:space="preserve">IALA Guideline No. </w:t>
                            </w:r>
                            <w:r w:rsidRPr="00F565C0">
                              <w:rPr>
                                <w:rFonts w:cs="Arial"/>
                                <w:b/>
                                <w:bCs/>
                                <w:color w:val="000000"/>
                                <w:sz w:val="36"/>
                                <w:szCs w:val="36"/>
                                <w:highlight w:val="yellow"/>
                              </w:rPr>
                              <w:t>####</w:t>
                            </w:r>
                          </w:p>
                          <w:p w14:paraId="1F72348B" w14:textId="77777777" w:rsidR="006D504A" w:rsidRPr="0088277B" w:rsidRDefault="006D504A" w:rsidP="00460028">
                            <w:pPr>
                              <w:autoSpaceDE w:val="0"/>
                              <w:autoSpaceDN w:val="0"/>
                              <w:adjustRightInd w:val="0"/>
                              <w:jc w:val="center"/>
                              <w:rPr>
                                <w:rFonts w:cs="Arial"/>
                                <w:b/>
                                <w:bCs/>
                                <w:color w:val="000000"/>
                                <w:sz w:val="36"/>
                                <w:szCs w:val="36"/>
                              </w:rPr>
                            </w:pPr>
                          </w:p>
                          <w:p w14:paraId="7B5684C5" w14:textId="77777777" w:rsidR="006D504A" w:rsidRPr="0088277B" w:rsidRDefault="006D504A" w:rsidP="00460028">
                            <w:pPr>
                              <w:autoSpaceDE w:val="0"/>
                              <w:autoSpaceDN w:val="0"/>
                              <w:adjustRightInd w:val="0"/>
                              <w:jc w:val="center"/>
                              <w:rPr>
                                <w:rFonts w:cs="Arial"/>
                                <w:b/>
                                <w:bCs/>
                                <w:color w:val="000000"/>
                                <w:sz w:val="36"/>
                                <w:szCs w:val="36"/>
                              </w:rPr>
                            </w:pPr>
                            <w:r w:rsidRPr="0088277B">
                              <w:rPr>
                                <w:rFonts w:cs="Arial"/>
                                <w:b/>
                                <w:bCs/>
                                <w:color w:val="000000"/>
                                <w:sz w:val="36"/>
                                <w:szCs w:val="36"/>
                              </w:rPr>
                              <w:t>On</w:t>
                            </w:r>
                          </w:p>
                          <w:p w14:paraId="41307653" w14:textId="77777777" w:rsidR="006D504A" w:rsidRPr="0088277B" w:rsidRDefault="006D504A" w:rsidP="00460028">
                            <w:pPr>
                              <w:autoSpaceDE w:val="0"/>
                              <w:autoSpaceDN w:val="0"/>
                              <w:adjustRightInd w:val="0"/>
                              <w:jc w:val="center"/>
                              <w:rPr>
                                <w:rFonts w:cs="Arial"/>
                                <w:b/>
                                <w:bCs/>
                                <w:color w:val="000000"/>
                                <w:sz w:val="36"/>
                                <w:szCs w:val="36"/>
                              </w:rPr>
                            </w:pPr>
                          </w:p>
                          <w:p w14:paraId="7B381242" w14:textId="77777777" w:rsidR="006D504A" w:rsidRPr="0088277B" w:rsidRDefault="006D504A" w:rsidP="00460028">
                            <w:pPr>
                              <w:autoSpaceDE w:val="0"/>
                              <w:autoSpaceDN w:val="0"/>
                              <w:adjustRightInd w:val="0"/>
                              <w:jc w:val="center"/>
                              <w:rPr>
                                <w:rFonts w:cs="Arial"/>
                                <w:b/>
                                <w:bCs/>
                                <w:color w:val="000000"/>
                                <w:sz w:val="36"/>
                                <w:szCs w:val="36"/>
                              </w:rPr>
                            </w:pPr>
                            <w:r>
                              <w:rPr>
                                <w:rFonts w:cs="Arial"/>
                                <w:b/>
                                <w:bCs/>
                                <w:color w:val="000000"/>
                                <w:sz w:val="36"/>
                                <w:szCs w:val="36"/>
                              </w:rPr>
                              <w:t xml:space="preserve">The </w:t>
                            </w:r>
                            <w:r w:rsidRPr="00F565C0">
                              <w:rPr>
                                <w:rFonts w:cs="Arial"/>
                                <w:b/>
                                <w:bCs/>
                                <w:color w:val="000000"/>
                                <w:sz w:val="36"/>
                                <w:szCs w:val="36"/>
                              </w:rPr>
                              <w:t xml:space="preserve">planning </w:t>
                            </w:r>
                            <w:r>
                              <w:rPr>
                                <w:rFonts w:cs="Arial"/>
                                <w:b/>
                                <w:bCs/>
                                <w:color w:val="000000"/>
                                <w:sz w:val="36"/>
                                <w:szCs w:val="36"/>
                              </w:rPr>
                              <w:t xml:space="preserve">of e-navigation </w:t>
                            </w:r>
                            <w:r w:rsidRPr="00F565C0">
                              <w:rPr>
                                <w:rFonts w:cs="Arial"/>
                                <w:b/>
                                <w:bCs/>
                                <w:color w:val="000000"/>
                                <w:sz w:val="36"/>
                                <w:szCs w:val="36"/>
                              </w:rPr>
                              <w:t>testbeds and reporting o</w:t>
                            </w:r>
                            <w:r>
                              <w:rPr>
                                <w:rFonts w:cs="Arial"/>
                                <w:b/>
                                <w:bCs/>
                                <w:color w:val="000000"/>
                                <w:sz w:val="36"/>
                                <w:szCs w:val="36"/>
                              </w:rPr>
                              <w:t>f</w:t>
                            </w:r>
                            <w:r w:rsidRPr="00F565C0">
                              <w:rPr>
                                <w:rFonts w:cs="Arial"/>
                                <w:b/>
                                <w:bCs/>
                                <w:color w:val="000000"/>
                                <w:sz w:val="36"/>
                                <w:szCs w:val="36"/>
                              </w:rPr>
                              <w:t xml:space="preserve"> testbed results</w:t>
                            </w:r>
                          </w:p>
                          <w:p w14:paraId="31217273" w14:textId="77777777" w:rsidR="006D504A" w:rsidRDefault="006D504A" w:rsidP="00460028">
                            <w:pPr>
                              <w:autoSpaceDE w:val="0"/>
                              <w:autoSpaceDN w:val="0"/>
                              <w:adjustRightInd w:val="0"/>
                              <w:jc w:val="center"/>
                              <w:rPr>
                                <w:rFonts w:cs="Arial"/>
                                <w:b/>
                                <w:bCs/>
                                <w:color w:val="000000"/>
                                <w:sz w:val="36"/>
                                <w:szCs w:val="36"/>
                              </w:rPr>
                            </w:pPr>
                          </w:p>
                          <w:p w14:paraId="6B308502" w14:textId="77777777" w:rsidR="006D504A" w:rsidRPr="0088277B" w:rsidRDefault="006D504A" w:rsidP="00460028">
                            <w:pPr>
                              <w:autoSpaceDE w:val="0"/>
                              <w:autoSpaceDN w:val="0"/>
                              <w:adjustRightInd w:val="0"/>
                              <w:jc w:val="center"/>
                              <w:rPr>
                                <w:rFonts w:cs="Arial"/>
                                <w:b/>
                                <w:bCs/>
                                <w:color w:val="000000"/>
                                <w:sz w:val="36"/>
                                <w:szCs w:val="36"/>
                              </w:rPr>
                            </w:pPr>
                            <w:r w:rsidRPr="0088277B">
                              <w:rPr>
                                <w:rFonts w:cs="Arial"/>
                                <w:b/>
                                <w:bCs/>
                                <w:color w:val="000000"/>
                                <w:sz w:val="36"/>
                                <w:szCs w:val="36"/>
                              </w:rPr>
                              <w:t xml:space="preserve">Edition </w:t>
                            </w:r>
                            <w:r>
                              <w:rPr>
                                <w:rFonts w:cs="Arial"/>
                                <w:b/>
                                <w:bCs/>
                                <w:color w:val="000000"/>
                                <w:sz w:val="36"/>
                                <w:szCs w:val="36"/>
                              </w:rPr>
                              <w:t>2</w:t>
                            </w:r>
                          </w:p>
                          <w:p w14:paraId="3F6B98C2" w14:textId="77777777" w:rsidR="006D504A" w:rsidRPr="0088277B" w:rsidRDefault="006D504A" w:rsidP="00460028">
                            <w:pPr>
                              <w:autoSpaceDE w:val="0"/>
                              <w:autoSpaceDN w:val="0"/>
                              <w:adjustRightInd w:val="0"/>
                              <w:jc w:val="center"/>
                              <w:rPr>
                                <w:rFonts w:cs="Arial"/>
                                <w:b/>
                                <w:bCs/>
                                <w:color w:val="000000"/>
                                <w:sz w:val="36"/>
                                <w:szCs w:val="36"/>
                              </w:rPr>
                            </w:pPr>
                          </w:p>
                          <w:p w14:paraId="1DD02E35" w14:textId="77777777" w:rsidR="006D504A" w:rsidRPr="0088277B" w:rsidRDefault="006D504A" w:rsidP="00460028">
                            <w:pPr>
                              <w:autoSpaceDE w:val="0"/>
                              <w:autoSpaceDN w:val="0"/>
                              <w:adjustRightInd w:val="0"/>
                              <w:jc w:val="center"/>
                              <w:rPr>
                                <w:rFonts w:cs="Arial"/>
                                <w:b/>
                                <w:bCs/>
                                <w:color w:val="000000"/>
                                <w:sz w:val="36"/>
                                <w:szCs w:val="36"/>
                              </w:rPr>
                            </w:pPr>
                            <w:r w:rsidRPr="00F565C0">
                              <w:rPr>
                                <w:rFonts w:cs="Arial"/>
                                <w:b/>
                                <w:bCs/>
                                <w:color w:val="000000"/>
                                <w:sz w:val="36"/>
                                <w:szCs w:val="36"/>
                                <w:highlight w:val="yellow"/>
                              </w:rPr>
                              <w:t>xx 2016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2F968" id="Text Box 111" o:spid="_x0000_s1030"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F/xO5e9AgAAwwUAAA4AAAAAAAAAAAAAAAAALgIAAGRycy9lMm9Eb2MueG1sUEsBAi0AFAAGAAgA&#10;AAAhAGvIEeLhAAAACgEAAA8AAAAAAAAAAAAAAAAAFwUAAGRycy9kb3ducmV2LnhtbFBLBQYAAAAA&#10;BAAEAPMAAAAlBgAAAAA=&#10;" filled="f" fillcolor="#0c9" stroked="f">
                <v:textbox>
                  <w:txbxContent>
                    <w:p w14:paraId="64B56F0D" w14:textId="77777777" w:rsidR="006D504A" w:rsidRPr="0088277B" w:rsidRDefault="006D504A" w:rsidP="00460028">
                      <w:pPr>
                        <w:autoSpaceDE w:val="0"/>
                        <w:autoSpaceDN w:val="0"/>
                        <w:adjustRightInd w:val="0"/>
                        <w:jc w:val="center"/>
                        <w:rPr>
                          <w:rFonts w:cs="Arial"/>
                          <w:b/>
                          <w:bCs/>
                          <w:color w:val="000000"/>
                          <w:sz w:val="36"/>
                          <w:szCs w:val="36"/>
                        </w:rPr>
                      </w:pPr>
                      <w:r w:rsidRPr="0088277B">
                        <w:rPr>
                          <w:rFonts w:cs="Arial"/>
                          <w:b/>
                          <w:bCs/>
                          <w:color w:val="000000"/>
                          <w:sz w:val="36"/>
                          <w:szCs w:val="36"/>
                        </w:rPr>
                        <w:t xml:space="preserve">IALA Guideline No. </w:t>
                      </w:r>
                      <w:r w:rsidRPr="00F565C0">
                        <w:rPr>
                          <w:rFonts w:cs="Arial"/>
                          <w:b/>
                          <w:bCs/>
                          <w:color w:val="000000"/>
                          <w:sz w:val="36"/>
                          <w:szCs w:val="36"/>
                          <w:highlight w:val="yellow"/>
                        </w:rPr>
                        <w:t>####</w:t>
                      </w:r>
                    </w:p>
                    <w:p w14:paraId="1F72348B" w14:textId="77777777" w:rsidR="006D504A" w:rsidRPr="0088277B" w:rsidRDefault="006D504A" w:rsidP="00460028">
                      <w:pPr>
                        <w:autoSpaceDE w:val="0"/>
                        <w:autoSpaceDN w:val="0"/>
                        <w:adjustRightInd w:val="0"/>
                        <w:jc w:val="center"/>
                        <w:rPr>
                          <w:rFonts w:cs="Arial"/>
                          <w:b/>
                          <w:bCs/>
                          <w:color w:val="000000"/>
                          <w:sz w:val="36"/>
                          <w:szCs w:val="36"/>
                        </w:rPr>
                      </w:pPr>
                    </w:p>
                    <w:p w14:paraId="7B5684C5" w14:textId="77777777" w:rsidR="006D504A" w:rsidRPr="0088277B" w:rsidRDefault="006D504A" w:rsidP="00460028">
                      <w:pPr>
                        <w:autoSpaceDE w:val="0"/>
                        <w:autoSpaceDN w:val="0"/>
                        <w:adjustRightInd w:val="0"/>
                        <w:jc w:val="center"/>
                        <w:rPr>
                          <w:rFonts w:cs="Arial"/>
                          <w:b/>
                          <w:bCs/>
                          <w:color w:val="000000"/>
                          <w:sz w:val="36"/>
                          <w:szCs w:val="36"/>
                        </w:rPr>
                      </w:pPr>
                      <w:r w:rsidRPr="0088277B">
                        <w:rPr>
                          <w:rFonts w:cs="Arial"/>
                          <w:b/>
                          <w:bCs/>
                          <w:color w:val="000000"/>
                          <w:sz w:val="36"/>
                          <w:szCs w:val="36"/>
                        </w:rPr>
                        <w:t>On</w:t>
                      </w:r>
                    </w:p>
                    <w:p w14:paraId="41307653" w14:textId="77777777" w:rsidR="006D504A" w:rsidRPr="0088277B" w:rsidRDefault="006D504A" w:rsidP="00460028">
                      <w:pPr>
                        <w:autoSpaceDE w:val="0"/>
                        <w:autoSpaceDN w:val="0"/>
                        <w:adjustRightInd w:val="0"/>
                        <w:jc w:val="center"/>
                        <w:rPr>
                          <w:rFonts w:cs="Arial"/>
                          <w:b/>
                          <w:bCs/>
                          <w:color w:val="000000"/>
                          <w:sz w:val="36"/>
                          <w:szCs w:val="36"/>
                        </w:rPr>
                      </w:pPr>
                    </w:p>
                    <w:p w14:paraId="7B381242" w14:textId="77777777" w:rsidR="006D504A" w:rsidRPr="0088277B" w:rsidRDefault="006D504A" w:rsidP="00460028">
                      <w:pPr>
                        <w:autoSpaceDE w:val="0"/>
                        <w:autoSpaceDN w:val="0"/>
                        <w:adjustRightInd w:val="0"/>
                        <w:jc w:val="center"/>
                        <w:rPr>
                          <w:rFonts w:cs="Arial"/>
                          <w:b/>
                          <w:bCs/>
                          <w:color w:val="000000"/>
                          <w:sz w:val="36"/>
                          <w:szCs w:val="36"/>
                        </w:rPr>
                      </w:pPr>
                      <w:r>
                        <w:rPr>
                          <w:rFonts w:cs="Arial"/>
                          <w:b/>
                          <w:bCs/>
                          <w:color w:val="000000"/>
                          <w:sz w:val="36"/>
                          <w:szCs w:val="36"/>
                        </w:rPr>
                        <w:t xml:space="preserve">The </w:t>
                      </w:r>
                      <w:r w:rsidRPr="00F565C0">
                        <w:rPr>
                          <w:rFonts w:cs="Arial"/>
                          <w:b/>
                          <w:bCs/>
                          <w:color w:val="000000"/>
                          <w:sz w:val="36"/>
                          <w:szCs w:val="36"/>
                        </w:rPr>
                        <w:t xml:space="preserve">planning </w:t>
                      </w:r>
                      <w:r>
                        <w:rPr>
                          <w:rFonts w:cs="Arial"/>
                          <w:b/>
                          <w:bCs/>
                          <w:color w:val="000000"/>
                          <w:sz w:val="36"/>
                          <w:szCs w:val="36"/>
                        </w:rPr>
                        <w:t xml:space="preserve">of e-navigation </w:t>
                      </w:r>
                      <w:r w:rsidRPr="00F565C0">
                        <w:rPr>
                          <w:rFonts w:cs="Arial"/>
                          <w:b/>
                          <w:bCs/>
                          <w:color w:val="000000"/>
                          <w:sz w:val="36"/>
                          <w:szCs w:val="36"/>
                        </w:rPr>
                        <w:t>testbeds and reporting o</w:t>
                      </w:r>
                      <w:r>
                        <w:rPr>
                          <w:rFonts w:cs="Arial"/>
                          <w:b/>
                          <w:bCs/>
                          <w:color w:val="000000"/>
                          <w:sz w:val="36"/>
                          <w:szCs w:val="36"/>
                        </w:rPr>
                        <w:t>f</w:t>
                      </w:r>
                      <w:r w:rsidRPr="00F565C0">
                        <w:rPr>
                          <w:rFonts w:cs="Arial"/>
                          <w:b/>
                          <w:bCs/>
                          <w:color w:val="000000"/>
                          <w:sz w:val="36"/>
                          <w:szCs w:val="36"/>
                        </w:rPr>
                        <w:t xml:space="preserve"> testbed results</w:t>
                      </w:r>
                    </w:p>
                    <w:p w14:paraId="31217273" w14:textId="77777777" w:rsidR="006D504A" w:rsidRDefault="006D504A" w:rsidP="00460028">
                      <w:pPr>
                        <w:autoSpaceDE w:val="0"/>
                        <w:autoSpaceDN w:val="0"/>
                        <w:adjustRightInd w:val="0"/>
                        <w:jc w:val="center"/>
                        <w:rPr>
                          <w:rFonts w:cs="Arial"/>
                          <w:b/>
                          <w:bCs/>
                          <w:color w:val="000000"/>
                          <w:sz w:val="36"/>
                          <w:szCs w:val="36"/>
                        </w:rPr>
                      </w:pPr>
                    </w:p>
                    <w:p w14:paraId="6B308502" w14:textId="77777777" w:rsidR="006D504A" w:rsidRPr="0088277B" w:rsidRDefault="006D504A" w:rsidP="00460028">
                      <w:pPr>
                        <w:autoSpaceDE w:val="0"/>
                        <w:autoSpaceDN w:val="0"/>
                        <w:adjustRightInd w:val="0"/>
                        <w:jc w:val="center"/>
                        <w:rPr>
                          <w:rFonts w:cs="Arial"/>
                          <w:b/>
                          <w:bCs/>
                          <w:color w:val="000000"/>
                          <w:sz w:val="36"/>
                          <w:szCs w:val="36"/>
                        </w:rPr>
                      </w:pPr>
                      <w:r w:rsidRPr="0088277B">
                        <w:rPr>
                          <w:rFonts w:cs="Arial"/>
                          <w:b/>
                          <w:bCs/>
                          <w:color w:val="000000"/>
                          <w:sz w:val="36"/>
                          <w:szCs w:val="36"/>
                        </w:rPr>
                        <w:t xml:space="preserve">Edition </w:t>
                      </w:r>
                      <w:r>
                        <w:rPr>
                          <w:rFonts w:cs="Arial"/>
                          <w:b/>
                          <w:bCs/>
                          <w:color w:val="000000"/>
                          <w:sz w:val="36"/>
                          <w:szCs w:val="36"/>
                        </w:rPr>
                        <w:t>2</w:t>
                      </w:r>
                    </w:p>
                    <w:p w14:paraId="3F6B98C2" w14:textId="77777777" w:rsidR="006D504A" w:rsidRPr="0088277B" w:rsidRDefault="006D504A" w:rsidP="00460028">
                      <w:pPr>
                        <w:autoSpaceDE w:val="0"/>
                        <w:autoSpaceDN w:val="0"/>
                        <w:adjustRightInd w:val="0"/>
                        <w:jc w:val="center"/>
                        <w:rPr>
                          <w:rFonts w:cs="Arial"/>
                          <w:b/>
                          <w:bCs/>
                          <w:color w:val="000000"/>
                          <w:sz w:val="36"/>
                          <w:szCs w:val="36"/>
                        </w:rPr>
                      </w:pPr>
                    </w:p>
                    <w:p w14:paraId="1DD02E35" w14:textId="77777777" w:rsidR="006D504A" w:rsidRPr="0088277B" w:rsidRDefault="006D504A" w:rsidP="00460028">
                      <w:pPr>
                        <w:autoSpaceDE w:val="0"/>
                        <w:autoSpaceDN w:val="0"/>
                        <w:adjustRightInd w:val="0"/>
                        <w:jc w:val="center"/>
                        <w:rPr>
                          <w:rFonts w:cs="Arial"/>
                          <w:b/>
                          <w:bCs/>
                          <w:color w:val="000000"/>
                          <w:sz w:val="36"/>
                          <w:szCs w:val="36"/>
                        </w:rPr>
                      </w:pPr>
                      <w:r w:rsidRPr="00F565C0">
                        <w:rPr>
                          <w:rFonts w:cs="Arial"/>
                          <w:b/>
                          <w:bCs/>
                          <w:color w:val="000000"/>
                          <w:sz w:val="36"/>
                          <w:szCs w:val="36"/>
                          <w:highlight w:val="yellow"/>
                        </w:rPr>
                        <w:t>xx 2016</w:t>
                      </w:r>
                    </w:p>
                  </w:txbxContent>
                </v:textbox>
              </v:shape>
            </w:pict>
          </mc:Fallback>
        </mc:AlternateContent>
      </w:r>
      <w:r w:rsidR="00460028" w:rsidRPr="00371BEF">
        <w:br w:type="page"/>
      </w:r>
      <w:r w:rsidR="009A2C02" w:rsidRPr="00371BEF">
        <w:lastRenderedPageBreak/>
        <w:t>Document Revisions</w:t>
      </w:r>
      <w:bookmarkEnd w:id="0"/>
    </w:p>
    <w:p w14:paraId="72ECE5BF"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22012DDC" w14:textId="77777777">
        <w:tc>
          <w:tcPr>
            <w:tcW w:w="1908" w:type="dxa"/>
          </w:tcPr>
          <w:p w14:paraId="0536BCF7" w14:textId="77777777" w:rsidR="00857962" w:rsidRPr="00371BEF" w:rsidRDefault="00857962" w:rsidP="00A163D8">
            <w:pPr>
              <w:spacing w:before="60" w:after="60"/>
              <w:jc w:val="center"/>
              <w:rPr>
                <w:rFonts w:cs="Arial"/>
                <w:b/>
                <w:bCs/>
              </w:rPr>
            </w:pPr>
            <w:r w:rsidRPr="00371BEF">
              <w:rPr>
                <w:rFonts w:cs="Arial"/>
                <w:b/>
                <w:bCs/>
              </w:rPr>
              <w:t>Date</w:t>
            </w:r>
          </w:p>
        </w:tc>
        <w:tc>
          <w:tcPr>
            <w:tcW w:w="3360" w:type="dxa"/>
          </w:tcPr>
          <w:p w14:paraId="1FFBFB6A" w14:textId="77777777"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14:paraId="20E8E761" w14:textId="77777777"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14:paraId="7425585B" w14:textId="77777777" w:rsidTr="00B534F2">
        <w:trPr>
          <w:trHeight w:val="851"/>
        </w:trPr>
        <w:tc>
          <w:tcPr>
            <w:tcW w:w="1908" w:type="dxa"/>
            <w:vAlign w:val="center"/>
          </w:tcPr>
          <w:p w14:paraId="22491E8D" w14:textId="77777777" w:rsidR="00857962" w:rsidRPr="00371BEF" w:rsidRDefault="00857962" w:rsidP="00A163D8">
            <w:pPr>
              <w:spacing w:before="60" w:after="60"/>
              <w:rPr>
                <w:highlight w:val="yellow"/>
              </w:rPr>
            </w:pPr>
          </w:p>
        </w:tc>
        <w:tc>
          <w:tcPr>
            <w:tcW w:w="3360" w:type="dxa"/>
            <w:vAlign w:val="center"/>
          </w:tcPr>
          <w:p w14:paraId="6A25C197" w14:textId="77777777" w:rsidR="00857962" w:rsidRPr="00371BEF" w:rsidRDefault="00857962" w:rsidP="00A163D8">
            <w:pPr>
              <w:spacing w:before="60" w:after="60"/>
              <w:rPr>
                <w:highlight w:val="yellow"/>
              </w:rPr>
            </w:pPr>
          </w:p>
        </w:tc>
        <w:tc>
          <w:tcPr>
            <w:tcW w:w="4161" w:type="dxa"/>
            <w:vAlign w:val="center"/>
          </w:tcPr>
          <w:p w14:paraId="4580AACD" w14:textId="77777777" w:rsidR="00857962" w:rsidRPr="00371BEF" w:rsidRDefault="006D504A" w:rsidP="006D504A">
            <w:pPr>
              <w:spacing w:before="60" w:after="60"/>
            </w:pPr>
            <w:r>
              <w:t>Addition of guidance on planning</w:t>
            </w:r>
            <w:r w:rsidR="00EC3557">
              <w:t xml:space="preserve"> of testbeds</w:t>
            </w:r>
            <w:r>
              <w:t xml:space="preserve">.  Rearranging existing text.  Overall review and update </w:t>
            </w:r>
          </w:p>
        </w:tc>
      </w:tr>
      <w:tr w:rsidR="00857962" w:rsidRPr="00371BEF" w14:paraId="0FA7C1F0" w14:textId="77777777" w:rsidTr="00B534F2">
        <w:trPr>
          <w:trHeight w:val="851"/>
        </w:trPr>
        <w:tc>
          <w:tcPr>
            <w:tcW w:w="1908" w:type="dxa"/>
            <w:vAlign w:val="center"/>
          </w:tcPr>
          <w:p w14:paraId="57BB8BC0" w14:textId="77777777" w:rsidR="00857962" w:rsidRPr="00371BEF" w:rsidRDefault="00857962" w:rsidP="00A163D8">
            <w:pPr>
              <w:spacing w:before="60" w:after="60"/>
            </w:pPr>
          </w:p>
        </w:tc>
        <w:tc>
          <w:tcPr>
            <w:tcW w:w="3360" w:type="dxa"/>
            <w:vAlign w:val="center"/>
          </w:tcPr>
          <w:p w14:paraId="50ED25C8" w14:textId="77777777" w:rsidR="00857962" w:rsidRPr="00371BEF" w:rsidRDefault="00857962" w:rsidP="00A163D8">
            <w:pPr>
              <w:spacing w:before="60" w:after="60"/>
            </w:pPr>
          </w:p>
        </w:tc>
        <w:tc>
          <w:tcPr>
            <w:tcW w:w="4161" w:type="dxa"/>
            <w:vAlign w:val="center"/>
          </w:tcPr>
          <w:p w14:paraId="34CF4C1D" w14:textId="77777777" w:rsidR="00857962" w:rsidRPr="00371BEF" w:rsidRDefault="00857962" w:rsidP="00A163D8">
            <w:pPr>
              <w:spacing w:before="60" w:after="60"/>
            </w:pPr>
          </w:p>
        </w:tc>
      </w:tr>
      <w:tr w:rsidR="00857962" w:rsidRPr="00371BEF" w14:paraId="1C10C3D2" w14:textId="77777777" w:rsidTr="00B534F2">
        <w:trPr>
          <w:trHeight w:val="851"/>
        </w:trPr>
        <w:tc>
          <w:tcPr>
            <w:tcW w:w="1908" w:type="dxa"/>
            <w:vAlign w:val="center"/>
          </w:tcPr>
          <w:p w14:paraId="31C7E004" w14:textId="77777777" w:rsidR="00857962" w:rsidRPr="00371BEF" w:rsidRDefault="00857962" w:rsidP="00A163D8">
            <w:pPr>
              <w:spacing w:before="60" w:after="60"/>
            </w:pPr>
          </w:p>
        </w:tc>
        <w:tc>
          <w:tcPr>
            <w:tcW w:w="3360" w:type="dxa"/>
            <w:vAlign w:val="center"/>
          </w:tcPr>
          <w:p w14:paraId="5BE9CC66" w14:textId="77777777" w:rsidR="00857962" w:rsidRPr="00371BEF" w:rsidRDefault="00857962" w:rsidP="00A163D8">
            <w:pPr>
              <w:spacing w:before="60" w:after="60"/>
            </w:pPr>
          </w:p>
        </w:tc>
        <w:tc>
          <w:tcPr>
            <w:tcW w:w="4161" w:type="dxa"/>
            <w:vAlign w:val="center"/>
          </w:tcPr>
          <w:p w14:paraId="335341D1" w14:textId="77777777" w:rsidR="00857962" w:rsidRPr="00371BEF" w:rsidRDefault="00857962" w:rsidP="00A163D8">
            <w:pPr>
              <w:spacing w:before="60" w:after="60"/>
            </w:pPr>
          </w:p>
        </w:tc>
      </w:tr>
      <w:tr w:rsidR="00857962" w:rsidRPr="00371BEF" w14:paraId="6FD78C82" w14:textId="77777777" w:rsidTr="00B534F2">
        <w:trPr>
          <w:trHeight w:val="851"/>
        </w:trPr>
        <w:tc>
          <w:tcPr>
            <w:tcW w:w="1908" w:type="dxa"/>
            <w:vAlign w:val="center"/>
          </w:tcPr>
          <w:p w14:paraId="4A352169" w14:textId="77777777" w:rsidR="00857962" w:rsidRPr="00371BEF" w:rsidRDefault="00857962" w:rsidP="00A163D8">
            <w:pPr>
              <w:spacing w:before="60" w:after="60"/>
            </w:pPr>
          </w:p>
        </w:tc>
        <w:tc>
          <w:tcPr>
            <w:tcW w:w="3360" w:type="dxa"/>
            <w:vAlign w:val="center"/>
          </w:tcPr>
          <w:p w14:paraId="734F95FA" w14:textId="77777777" w:rsidR="00857962" w:rsidRPr="00371BEF" w:rsidRDefault="00857962" w:rsidP="00A163D8">
            <w:pPr>
              <w:spacing w:before="60" w:after="60"/>
            </w:pPr>
          </w:p>
        </w:tc>
        <w:tc>
          <w:tcPr>
            <w:tcW w:w="4161" w:type="dxa"/>
            <w:vAlign w:val="center"/>
          </w:tcPr>
          <w:p w14:paraId="4F399A0C" w14:textId="77777777" w:rsidR="00857962" w:rsidRPr="00371BEF" w:rsidRDefault="00857962" w:rsidP="00A163D8">
            <w:pPr>
              <w:spacing w:before="60" w:after="60"/>
            </w:pPr>
          </w:p>
        </w:tc>
      </w:tr>
      <w:tr w:rsidR="00857962" w:rsidRPr="00371BEF" w14:paraId="67FDAB8D" w14:textId="77777777" w:rsidTr="00B534F2">
        <w:trPr>
          <w:trHeight w:val="851"/>
        </w:trPr>
        <w:tc>
          <w:tcPr>
            <w:tcW w:w="1908" w:type="dxa"/>
            <w:vAlign w:val="center"/>
          </w:tcPr>
          <w:p w14:paraId="3B364260" w14:textId="77777777" w:rsidR="00857962" w:rsidRPr="00371BEF" w:rsidRDefault="00857962" w:rsidP="00A163D8">
            <w:pPr>
              <w:spacing w:before="60" w:after="60"/>
            </w:pPr>
          </w:p>
        </w:tc>
        <w:tc>
          <w:tcPr>
            <w:tcW w:w="3360" w:type="dxa"/>
            <w:vAlign w:val="center"/>
          </w:tcPr>
          <w:p w14:paraId="2B9D2D20" w14:textId="77777777" w:rsidR="00857962" w:rsidRPr="00371BEF" w:rsidRDefault="00857962" w:rsidP="00A163D8">
            <w:pPr>
              <w:spacing w:before="60" w:after="60"/>
            </w:pPr>
          </w:p>
        </w:tc>
        <w:tc>
          <w:tcPr>
            <w:tcW w:w="4161" w:type="dxa"/>
            <w:vAlign w:val="center"/>
          </w:tcPr>
          <w:p w14:paraId="47D8ECB5" w14:textId="77777777" w:rsidR="00857962" w:rsidRPr="00371BEF" w:rsidRDefault="00857962" w:rsidP="00A163D8">
            <w:pPr>
              <w:spacing w:before="60" w:after="60"/>
            </w:pPr>
          </w:p>
        </w:tc>
      </w:tr>
      <w:tr w:rsidR="00857962" w:rsidRPr="00371BEF" w14:paraId="6154FC58" w14:textId="77777777" w:rsidTr="00B534F2">
        <w:trPr>
          <w:trHeight w:val="851"/>
        </w:trPr>
        <w:tc>
          <w:tcPr>
            <w:tcW w:w="1908" w:type="dxa"/>
            <w:vAlign w:val="center"/>
          </w:tcPr>
          <w:p w14:paraId="09AB2B39" w14:textId="77777777" w:rsidR="00857962" w:rsidRPr="00371BEF" w:rsidRDefault="00857962" w:rsidP="00A163D8">
            <w:pPr>
              <w:spacing w:before="60" w:after="60"/>
            </w:pPr>
          </w:p>
        </w:tc>
        <w:tc>
          <w:tcPr>
            <w:tcW w:w="3360" w:type="dxa"/>
            <w:vAlign w:val="center"/>
          </w:tcPr>
          <w:p w14:paraId="06A5EBDF" w14:textId="77777777" w:rsidR="00857962" w:rsidRPr="00371BEF" w:rsidRDefault="00857962" w:rsidP="00A163D8">
            <w:pPr>
              <w:spacing w:before="60" w:after="60"/>
            </w:pPr>
          </w:p>
        </w:tc>
        <w:tc>
          <w:tcPr>
            <w:tcW w:w="4161" w:type="dxa"/>
            <w:vAlign w:val="center"/>
          </w:tcPr>
          <w:p w14:paraId="26568C66" w14:textId="77777777" w:rsidR="00857962" w:rsidRPr="00371BEF" w:rsidRDefault="00857962" w:rsidP="00A163D8">
            <w:pPr>
              <w:spacing w:before="60" w:after="60"/>
            </w:pPr>
          </w:p>
        </w:tc>
      </w:tr>
    </w:tbl>
    <w:p w14:paraId="1461AD43" w14:textId="77777777" w:rsidR="00460028" w:rsidRPr="00371BEF" w:rsidRDefault="00857962" w:rsidP="00371BEF">
      <w:pPr>
        <w:pStyle w:val="Title"/>
      </w:pPr>
      <w:r w:rsidRPr="00371BEF">
        <w:br w:type="page"/>
      </w:r>
      <w:bookmarkStart w:id="2" w:name="_Toc433847894"/>
      <w:r w:rsidR="00371BEF" w:rsidRPr="00371BEF">
        <w:lastRenderedPageBreak/>
        <w:t>Table of Contents</w:t>
      </w:r>
      <w:bookmarkEnd w:id="2"/>
    </w:p>
    <w:p w14:paraId="0240AF65" w14:textId="77777777" w:rsidR="00EC3557" w:rsidRDefault="007379A8">
      <w:pPr>
        <w:pStyle w:val="TOC1"/>
        <w:rPr>
          <w:rFonts w:asciiTheme="minorHAnsi" w:eastAsiaTheme="minorEastAsia" w:hAnsiTheme="minorHAnsi" w:cstheme="minorBidi"/>
          <w:b w:val="0"/>
          <w:bCs w:val="0"/>
          <w:caps w:val="0"/>
          <w:noProof/>
          <w:szCs w:val="22"/>
          <w:lang w:val="en-AU" w:eastAsia="en-AU"/>
        </w:rPr>
      </w:pPr>
      <w:r>
        <w:fldChar w:fldCharType="begin"/>
      </w:r>
      <w:r>
        <w:instrText xml:space="preserve"> TOC \o "3-3" \h \z \t "Heading 1,1,Heading 2,2,Annex,4,Appendix,5,Title,1" </w:instrText>
      </w:r>
      <w:r>
        <w:fldChar w:fldCharType="separate"/>
      </w:r>
      <w:hyperlink w:anchor="_Toc433847893" w:history="1">
        <w:r w:rsidR="00EC3557" w:rsidRPr="00386698">
          <w:rPr>
            <w:rStyle w:val="Hyperlink"/>
            <w:noProof/>
          </w:rPr>
          <w:t>Document Revisions</w:t>
        </w:r>
        <w:r w:rsidR="00EC3557">
          <w:rPr>
            <w:noProof/>
            <w:webHidden/>
          </w:rPr>
          <w:tab/>
        </w:r>
        <w:r w:rsidR="00EC3557">
          <w:rPr>
            <w:noProof/>
            <w:webHidden/>
          </w:rPr>
          <w:fldChar w:fldCharType="begin"/>
        </w:r>
        <w:r w:rsidR="00EC3557">
          <w:rPr>
            <w:noProof/>
            <w:webHidden/>
          </w:rPr>
          <w:instrText xml:space="preserve"> PAGEREF _Toc433847893 \h </w:instrText>
        </w:r>
        <w:r w:rsidR="00EC3557">
          <w:rPr>
            <w:noProof/>
            <w:webHidden/>
          </w:rPr>
        </w:r>
        <w:r w:rsidR="00EC3557">
          <w:rPr>
            <w:noProof/>
            <w:webHidden/>
          </w:rPr>
          <w:fldChar w:fldCharType="separate"/>
        </w:r>
        <w:r w:rsidR="00EC3557">
          <w:rPr>
            <w:noProof/>
            <w:webHidden/>
          </w:rPr>
          <w:t>1</w:t>
        </w:r>
        <w:r w:rsidR="00EC3557">
          <w:rPr>
            <w:noProof/>
            <w:webHidden/>
          </w:rPr>
          <w:fldChar w:fldCharType="end"/>
        </w:r>
      </w:hyperlink>
    </w:p>
    <w:p w14:paraId="0695772F" w14:textId="77777777" w:rsidR="00EC3557" w:rsidRDefault="00CC65ED">
      <w:pPr>
        <w:pStyle w:val="TOC1"/>
        <w:rPr>
          <w:rFonts w:asciiTheme="minorHAnsi" w:eastAsiaTheme="minorEastAsia" w:hAnsiTheme="minorHAnsi" w:cstheme="minorBidi"/>
          <w:b w:val="0"/>
          <w:bCs w:val="0"/>
          <w:caps w:val="0"/>
          <w:noProof/>
          <w:szCs w:val="22"/>
          <w:lang w:val="en-AU" w:eastAsia="en-AU"/>
        </w:rPr>
      </w:pPr>
      <w:hyperlink w:anchor="_Toc433847894" w:history="1">
        <w:r w:rsidR="00EC3557" w:rsidRPr="00386698">
          <w:rPr>
            <w:rStyle w:val="Hyperlink"/>
            <w:noProof/>
          </w:rPr>
          <w:t>Table of Contents</w:t>
        </w:r>
        <w:r w:rsidR="00EC3557">
          <w:rPr>
            <w:noProof/>
            <w:webHidden/>
          </w:rPr>
          <w:tab/>
        </w:r>
        <w:r w:rsidR="00EC3557">
          <w:rPr>
            <w:noProof/>
            <w:webHidden/>
          </w:rPr>
          <w:fldChar w:fldCharType="begin"/>
        </w:r>
        <w:r w:rsidR="00EC3557">
          <w:rPr>
            <w:noProof/>
            <w:webHidden/>
          </w:rPr>
          <w:instrText xml:space="preserve"> PAGEREF _Toc433847894 \h </w:instrText>
        </w:r>
        <w:r w:rsidR="00EC3557">
          <w:rPr>
            <w:noProof/>
            <w:webHidden/>
          </w:rPr>
        </w:r>
        <w:r w:rsidR="00EC3557">
          <w:rPr>
            <w:noProof/>
            <w:webHidden/>
          </w:rPr>
          <w:fldChar w:fldCharType="separate"/>
        </w:r>
        <w:r w:rsidR="00EC3557">
          <w:rPr>
            <w:noProof/>
            <w:webHidden/>
          </w:rPr>
          <w:t>3</w:t>
        </w:r>
        <w:r w:rsidR="00EC3557">
          <w:rPr>
            <w:noProof/>
            <w:webHidden/>
          </w:rPr>
          <w:fldChar w:fldCharType="end"/>
        </w:r>
      </w:hyperlink>
    </w:p>
    <w:p w14:paraId="2F09F01D" w14:textId="77777777" w:rsidR="00EC3557" w:rsidRDefault="00CC65ED">
      <w:pPr>
        <w:pStyle w:val="TOC1"/>
        <w:rPr>
          <w:rFonts w:asciiTheme="minorHAnsi" w:eastAsiaTheme="minorEastAsia" w:hAnsiTheme="minorHAnsi" w:cstheme="minorBidi"/>
          <w:b w:val="0"/>
          <w:bCs w:val="0"/>
          <w:caps w:val="0"/>
          <w:noProof/>
          <w:szCs w:val="22"/>
          <w:lang w:val="en-AU" w:eastAsia="en-AU"/>
        </w:rPr>
      </w:pPr>
      <w:hyperlink w:anchor="_Toc433847895" w:history="1">
        <w:r w:rsidR="00EC3557" w:rsidRPr="00386698">
          <w:rPr>
            <w:rStyle w:val="Hyperlink"/>
            <w:noProof/>
          </w:rPr>
          <w:t>1</w:t>
        </w:r>
        <w:r w:rsidR="00EC3557">
          <w:rPr>
            <w:rFonts w:asciiTheme="minorHAnsi" w:eastAsiaTheme="minorEastAsia" w:hAnsiTheme="minorHAnsi" w:cstheme="minorBidi"/>
            <w:b w:val="0"/>
            <w:bCs w:val="0"/>
            <w:caps w:val="0"/>
            <w:noProof/>
            <w:szCs w:val="22"/>
            <w:lang w:val="en-AU" w:eastAsia="en-AU"/>
          </w:rPr>
          <w:tab/>
        </w:r>
        <w:r w:rsidR="00EC3557" w:rsidRPr="00386698">
          <w:rPr>
            <w:rStyle w:val="Hyperlink"/>
            <w:noProof/>
          </w:rPr>
          <w:t>INTRODUCTION</w:t>
        </w:r>
        <w:r w:rsidR="00EC3557">
          <w:rPr>
            <w:noProof/>
            <w:webHidden/>
          </w:rPr>
          <w:tab/>
        </w:r>
        <w:r w:rsidR="00EC3557">
          <w:rPr>
            <w:noProof/>
            <w:webHidden/>
          </w:rPr>
          <w:fldChar w:fldCharType="begin"/>
        </w:r>
        <w:r w:rsidR="00EC3557">
          <w:rPr>
            <w:noProof/>
            <w:webHidden/>
          </w:rPr>
          <w:instrText xml:space="preserve"> PAGEREF _Toc433847895 \h </w:instrText>
        </w:r>
        <w:r w:rsidR="00EC3557">
          <w:rPr>
            <w:noProof/>
            <w:webHidden/>
          </w:rPr>
        </w:r>
        <w:r w:rsidR="00EC3557">
          <w:rPr>
            <w:noProof/>
            <w:webHidden/>
          </w:rPr>
          <w:fldChar w:fldCharType="separate"/>
        </w:r>
        <w:r w:rsidR="00EC3557">
          <w:rPr>
            <w:noProof/>
            <w:webHidden/>
          </w:rPr>
          <w:t>4</w:t>
        </w:r>
        <w:r w:rsidR="00EC3557">
          <w:rPr>
            <w:noProof/>
            <w:webHidden/>
          </w:rPr>
          <w:fldChar w:fldCharType="end"/>
        </w:r>
      </w:hyperlink>
    </w:p>
    <w:p w14:paraId="2B4D4F2F" w14:textId="77777777" w:rsidR="00EC3557" w:rsidRDefault="00CC65ED">
      <w:pPr>
        <w:pStyle w:val="TOC1"/>
        <w:rPr>
          <w:rFonts w:asciiTheme="minorHAnsi" w:eastAsiaTheme="minorEastAsia" w:hAnsiTheme="minorHAnsi" w:cstheme="minorBidi"/>
          <w:b w:val="0"/>
          <w:bCs w:val="0"/>
          <w:caps w:val="0"/>
          <w:noProof/>
          <w:szCs w:val="22"/>
          <w:lang w:val="en-AU" w:eastAsia="en-AU"/>
        </w:rPr>
      </w:pPr>
      <w:hyperlink w:anchor="_Toc433847896" w:history="1">
        <w:r w:rsidR="00EC3557" w:rsidRPr="00386698">
          <w:rPr>
            <w:rStyle w:val="Hyperlink"/>
            <w:noProof/>
          </w:rPr>
          <w:t>2</w:t>
        </w:r>
        <w:r w:rsidR="00EC3557">
          <w:rPr>
            <w:rFonts w:asciiTheme="minorHAnsi" w:eastAsiaTheme="minorEastAsia" w:hAnsiTheme="minorHAnsi" w:cstheme="minorBidi"/>
            <w:b w:val="0"/>
            <w:bCs w:val="0"/>
            <w:caps w:val="0"/>
            <w:noProof/>
            <w:szCs w:val="22"/>
            <w:lang w:val="en-AU" w:eastAsia="en-AU"/>
          </w:rPr>
          <w:tab/>
        </w:r>
        <w:r w:rsidR="00EC3557" w:rsidRPr="00386698">
          <w:rPr>
            <w:rStyle w:val="Hyperlink"/>
            <w:noProof/>
          </w:rPr>
          <w:t>scope of the guideline</w:t>
        </w:r>
        <w:r w:rsidR="00EC3557">
          <w:rPr>
            <w:noProof/>
            <w:webHidden/>
          </w:rPr>
          <w:tab/>
        </w:r>
        <w:r w:rsidR="00EC3557">
          <w:rPr>
            <w:noProof/>
            <w:webHidden/>
          </w:rPr>
          <w:fldChar w:fldCharType="begin"/>
        </w:r>
        <w:r w:rsidR="00EC3557">
          <w:rPr>
            <w:noProof/>
            <w:webHidden/>
          </w:rPr>
          <w:instrText xml:space="preserve"> PAGEREF _Toc433847896 \h </w:instrText>
        </w:r>
        <w:r w:rsidR="00EC3557">
          <w:rPr>
            <w:noProof/>
            <w:webHidden/>
          </w:rPr>
        </w:r>
        <w:r w:rsidR="00EC3557">
          <w:rPr>
            <w:noProof/>
            <w:webHidden/>
          </w:rPr>
          <w:fldChar w:fldCharType="separate"/>
        </w:r>
        <w:r w:rsidR="00EC3557">
          <w:rPr>
            <w:noProof/>
            <w:webHidden/>
          </w:rPr>
          <w:t>4</w:t>
        </w:r>
        <w:r w:rsidR="00EC3557">
          <w:rPr>
            <w:noProof/>
            <w:webHidden/>
          </w:rPr>
          <w:fldChar w:fldCharType="end"/>
        </w:r>
      </w:hyperlink>
    </w:p>
    <w:p w14:paraId="4FE393AE" w14:textId="77777777" w:rsidR="00EC3557" w:rsidRDefault="00CC65ED">
      <w:pPr>
        <w:pStyle w:val="TOC1"/>
        <w:rPr>
          <w:rFonts w:asciiTheme="minorHAnsi" w:eastAsiaTheme="minorEastAsia" w:hAnsiTheme="minorHAnsi" w:cstheme="minorBidi"/>
          <w:b w:val="0"/>
          <w:bCs w:val="0"/>
          <w:caps w:val="0"/>
          <w:noProof/>
          <w:szCs w:val="22"/>
          <w:lang w:val="en-AU" w:eastAsia="en-AU"/>
        </w:rPr>
      </w:pPr>
      <w:hyperlink w:anchor="_Toc433847897" w:history="1">
        <w:r w:rsidR="00EC3557" w:rsidRPr="00386698">
          <w:rPr>
            <w:rStyle w:val="Hyperlink"/>
            <w:noProof/>
          </w:rPr>
          <w:t>3</w:t>
        </w:r>
        <w:r w:rsidR="00EC3557">
          <w:rPr>
            <w:rFonts w:asciiTheme="minorHAnsi" w:eastAsiaTheme="minorEastAsia" w:hAnsiTheme="minorHAnsi" w:cstheme="minorBidi"/>
            <w:b w:val="0"/>
            <w:bCs w:val="0"/>
            <w:caps w:val="0"/>
            <w:noProof/>
            <w:szCs w:val="22"/>
            <w:lang w:val="en-AU" w:eastAsia="en-AU"/>
          </w:rPr>
          <w:tab/>
        </w:r>
        <w:r w:rsidR="00EC3557" w:rsidRPr="00386698">
          <w:rPr>
            <w:rStyle w:val="Hyperlink"/>
            <w:noProof/>
          </w:rPr>
          <w:t>TESTBEDS</w:t>
        </w:r>
        <w:r w:rsidR="00EC3557">
          <w:rPr>
            <w:noProof/>
            <w:webHidden/>
          </w:rPr>
          <w:tab/>
        </w:r>
        <w:r w:rsidR="00EC3557">
          <w:rPr>
            <w:noProof/>
            <w:webHidden/>
          </w:rPr>
          <w:fldChar w:fldCharType="begin"/>
        </w:r>
        <w:r w:rsidR="00EC3557">
          <w:rPr>
            <w:noProof/>
            <w:webHidden/>
          </w:rPr>
          <w:instrText xml:space="preserve"> PAGEREF _Toc433847897 \h </w:instrText>
        </w:r>
        <w:r w:rsidR="00EC3557">
          <w:rPr>
            <w:noProof/>
            <w:webHidden/>
          </w:rPr>
        </w:r>
        <w:r w:rsidR="00EC3557">
          <w:rPr>
            <w:noProof/>
            <w:webHidden/>
          </w:rPr>
          <w:fldChar w:fldCharType="separate"/>
        </w:r>
        <w:r w:rsidR="00EC3557">
          <w:rPr>
            <w:noProof/>
            <w:webHidden/>
          </w:rPr>
          <w:t>4</w:t>
        </w:r>
        <w:r w:rsidR="00EC3557">
          <w:rPr>
            <w:noProof/>
            <w:webHidden/>
          </w:rPr>
          <w:fldChar w:fldCharType="end"/>
        </w:r>
      </w:hyperlink>
    </w:p>
    <w:p w14:paraId="68A554FC" w14:textId="77777777" w:rsidR="00EC3557" w:rsidRDefault="00CC65ED">
      <w:pPr>
        <w:pStyle w:val="TOC1"/>
        <w:rPr>
          <w:rFonts w:asciiTheme="minorHAnsi" w:eastAsiaTheme="minorEastAsia" w:hAnsiTheme="minorHAnsi" w:cstheme="minorBidi"/>
          <w:b w:val="0"/>
          <w:bCs w:val="0"/>
          <w:caps w:val="0"/>
          <w:noProof/>
          <w:szCs w:val="22"/>
          <w:lang w:val="en-AU" w:eastAsia="en-AU"/>
        </w:rPr>
      </w:pPr>
      <w:hyperlink w:anchor="_Toc433847898" w:history="1">
        <w:r w:rsidR="00EC3557" w:rsidRPr="00386698">
          <w:rPr>
            <w:rStyle w:val="Hyperlink"/>
            <w:noProof/>
          </w:rPr>
          <w:t>4</w:t>
        </w:r>
        <w:r w:rsidR="00EC3557">
          <w:rPr>
            <w:rFonts w:asciiTheme="minorHAnsi" w:eastAsiaTheme="minorEastAsia" w:hAnsiTheme="minorHAnsi" w:cstheme="minorBidi"/>
            <w:b w:val="0"/>
            <w:bCs w:val="0"/>
            <w:caps w:val="0"/>
            <w:noProof/>
            <w:szCs w:val="22"/>
            <w:lang w:val="en-AU" w:eastAsia="en-AU"/>
          </w:rPr>
          <w:tab/>
        </w:r>
        <w:r w:rsidR="00EC3557" w:rsidRPr="00386698">
          <w:rPr>
            <w:rStyle w:val="Hyperlink"/>
            <w:noProof/>
          </w:rPr>
          <w:t>Planning of testbeds</w:t>
        </w:r>
        <w:r w:rsidR="00EC3557">
          <w:rPr>
            <w:noProof/>
            <w:webHidden/>
          </w:rPr>
          <w:tab/>
        </w:r>
        <w:r w:rsidR="00EC3557">
          <w:rPr>
            <w:noProof/>
            <w:webHidden/>
          </w:rPr>
          <w:fldChar w:fldCharType="begin"/>
        </w:r>
        <w:r w:rsidR="00EC3557">
          <w:rPr>
            <w:noProof/>
            <w:webHidden/>
          </w:rPr>
          <w:instrText xml:space="preserve"> PAGEREF _Toc433847898 \h </w:instrText>
        </w:r>
        <w:r w:rsidR="00EC3557">
          <w:rPr>
            <w:noProof/>
            <w:webHidden/>
          </w:rPr>
        </w:r>
        <w:r w:rsidR="00EC3557">
          <w:rPr>
            <w:noProof/>
            <w:webHidden/>
          </w:rPr>
          <w:fldChar w:fldCharType="separate"/>
        </w:r>
        <w:r w:rsidR="00EC3557">
          <w:rPr>
            <w:noProof/>
            <w:webHidden/>
          </w:rPr>
          <w:t>4</w:t>
        </w:r>
        <w:r w:rsidR="00EC3557">
          <w:rPr>
            <w:noProof/>
            <w:webHidden/>
          </w:rPr>
          <w:fldChar w:fldCharType="end"/>
        </w:r>
      </w:hyperlink>
    </w:p>
    <w:p w14:paraId="29BA36BE" w14:textId="77777777" w:rsidR="00EC3557" w:rsidRDefault="00CC65ED">
      <w:pPr>
        <w:pStyle w:val="TOC2"/>
        <w:rPr>
          <w:rFonts w:asciiTheme="minorHAnsi" w:eastAsiaTheme="minorEastAsia" w:hAnsiTheme="minorHAnsi" w:cstheme="minorBidi"/>
          <w:bCs w:val="0"/>
          <w:noProof/>
          <w:szCs w:val="22"/>
          <w:lang w:val="en-AU" w:eastAsia="en-AU"/>
        </w:rPr>
      </w:pPr>
      <w:hyperlink w:anchor="_Toc433847899" w:history="1">
        <w:r w:rsidR="00EC3557" w:rsidRPr="00386698">
          <w:rPr>
            <w:rStyle w:val="Hyperlink"/>
            <w:noProof/>
            <w:lang w:eastAsia="de-DE"/>
          </w:rPr>
          <w:t>4.1</w:t>
        </w:r>
        <w:r w:rsidR="00EC3557">
          <w:rPr>
            <w:rFonts w:asciiTheme="minorHAnsi" w:eastAsiaTheme="minorEastAsia" w:hAnsiTheme="minorHAnsi" w:cstheme="minorBidi"/>
            <w:bCs w:val="0"/>
            <w:noProof/>
            <w:szCs w:val="22"/>
            <w:lang w:val="en-AU" w:eastAsia="en-AU"/>
          </w:rPr>
          <w:tab/>
        </w:r>
        <w:r w:rsidR="00EC3557" w:rsidRPr="00386698">
          <w:rPr>
            <w:rStyle w:val="Hyperlink"/>
            <w:noProof/>
          </w:rPr>
          <w:t>Considerations when planning an e-navigation testbed</w:t>
        </w:r>
        <w:r w:rsidR="00EC3557">
          <w:rPr>
            <w:noProof/>
            <w:webHidden/>
          </w:rPr>
          <w:tab/>
        </w:r>
        <w:r w:rsidR="00EC3557">
          <w:rPr>
            <w:noProof/>
            <w:webHidden/>
          </w:rPr>
          <w:fldChar w:fldCharType="begin"/>
        </w:r>
        <w:r w:rsidR="00EC3557">
          <w:rPr>
            <w:noProof/>
            <w:webHidden/>
          </w:rPr>
          <w:instrText xml:space="preserve"> PAGEREF _Toc433847899 \h </w:instrText>
        </w:r>
        <w:r w:rsidR="00EC3557">
          <w:rPr>
            <w:noProof/>
            <w:webHidden/>
          </w:rPr>
        </w:r>
        <w:r w:rsidR="00EC3557">
          <w:rPr>
            <w:noProof/>
            <w:webHidden/>
          </w:rPr>
          <w:fldChar w:fldCharType="separate"/>
        </w:r>
        <w:r w:rsidR="00EC3557">
          <w:rPr>
            <w:noProof/>
            <w:webHidden/>
          </w:rPr>
          <w:t>5</w:t>
        </w:r>
        <w:r w:rsidR="00EC3557">
          <w:rPr>
            <w:noProof/>
            <w:webHidden/>
          </w:rPr>
          <w:fldChar w:fldCharType="end"/>
        </w:r>
      </w:hyperlink>
    </w:p>
    <w:p w14:paraId="67D2DFC7" w14:textId="77777777" w:rsidR="00EC3557" w:rsidRDefault="00CC65ED">
      <w:pPr>
        <w:pStyle w:val="TOC2"/>
        <w:rPr>
          <w:rFonts w:asciiTheme="minorHAnsi" w:eastAsiaTheme="minorEastAsia" w:hAnsiTheme="minorHAnsi" w:cstheme="minorBidi"/>
          <w:bCs w:val="0"/>
          <w:noProof/>
          <w:szCs w:val="22"/>
          <w:lang w:val="en-AU" w:eastAsia="en-AU"/>
        </w:rPr>
      </w:pPr>
      <w:hyperlink w:anchor="_Toc433847900" w:history="1">
        <w:r w:rsidR="00EC3557" w:rsidRPr="00386698">
          <w:rPr>
            <w:rStyle w:val="Hyperlink"/>
            <w:noProof/>
            <w:lang w:eastAsia="de-DE"/>
          </w:rPr>
          <w:t>4.2</w:t>
        </w:r>
        <w:r w:rsidR="00EC3557">
          <w:rPr>
            <w:rFonts w:asciiTheme="minorHAnsi" w:eastAsiaTheme="minorEastAsia" w:hAnsiTheme="minorHAnsi" w:cstheme="minorBidi"/>
            <w:bCs w:val="0"/>
            <w:noProof/>
            <w:szCs w:val="22"/>
            <w:lang w:val="en-AU" w:eastAsia="en-AU"/>
          </w:rPr>
          <w:tab/>
        </w:r>
        <w:r w:rsidR="00EC3557" w:rsidRPr="00386698">
          <w:rPr>
            <w:rStyle w:val="Hyperlink"/>
            <w:noProof/>
            <w:lang w:eastAsia="de-DE"/>
          </w:rPr>
          <w:t>Design a testbed</w:t>
        </w:r>
        <w:r w:rsidR="00EC3557">
          <w:rPr>
            <w:noProof/>
            <w:webHidden/>
          </w:rPr>
          <w:tab/>
        </w:r>
        <w:r w:rsidR="00EC3557">
          <w:rPr>
            <w:noProof/>
            <w:webHidden/>
          </w:rPr>
          <w:fldChar w:fldCharType="begin"/>
        </w:r>
        <w:r w:rsidR="00EC3557">
          <w:rPr>
            <w:noProof/>
            <w:webHidden/>
          </w:rPr>
          <w:instrText xml:space="preserve"> PAGEREF _Toc433847900 \h </w:instrText>
        </w:r>
        <w:r w:rsidR="00EC3557">
          <w:rPr>
            <w:noProof/>
            <w:webHidden/>
          </w:rPr>
        </w:r>
        <w:r w:rsidR="00EC3557">
          <w:rPr>
            <w:noProof/>
            <w:webHidden/>
          </w:rPr>
          <w:fldChar w:fldCharType="separate"/>
        </w:r>
        <w:r w:rsidR="00EC3557">
          <w:rPr>
            <w:noProof/>
            <w:webHidden/>
          </w:rPr>
          <w:t>6</w:t>
        </w:r>
        <w:r w:rsidR="00EC3557">
          <w:rPr>
            <w:noProof/>
            <w:webHidden/>
          </w:rPr>
          <w:fldChar w:fldCharType="end"/>
        </w:r>
      </w:hyperlink>
    </w:p>
    <w:p w14:paraId="1FDFBD72" w14:textId="77777777" w:rsidR="00EC3557" w:rsidRDefault="00CC65ED">
      <w:pPr>
        <w:pStyle w:val="TOC2"/>
        <w:rPr>
          <w:rFonts w:asciiTheme="minorHAnsi" w:eastAsiaTheme="minorEastAsia" w:hAnsiTheme="minorHAnsi" w:cstheme="minorBidi"/>
          <w:bCs w:val="0"/>
          <w:noProof/>
          <w:szCs w:val="22"/>
          <w:lang w:val="en-AU" w:eastAsia="en-AU"/>
        </w:rPr>
      </w:pPr>
      <w:hyperlink w:anchor="_Toc433847901" w:history="1">
        <w:r w:rsidR="00EC3557" w:rsidRPr="00386698">
          <w:rPr>
            <w:rStyle w:val="Hyperlink"/>
            <w:noProof/>
          </w:rPr>
          <w:t>4.3</w:t>
        </w:r>
        <w:r w:rsidR="00EC3557">
          <w:rPr>
            <w:rFonts w:asciiTheme="minorHAnsi" w:eastAsiaTheme="minorEastAsia" w:hAnsiTheme="minorHAnsi" w:cstheme="minorBidi"/>
            <w:bCs w:val="0"/>
            <w:noProof/>
            <w:szCs w:val="22"/>
            <w:lang w:val="en-AU" w:eastAsia="en-AU"/>
          </w:rPr>
          <w:tab/>
        </w:r>
        <w:r w:rsidR="00EC3557" w:rsidRPr="00386698">
          <w:rPr>
            <w:rStyle w:val="Hyperlink"/>
            <w:noProof/>
          </w:rPr>
          <w:t>Planning of tests</w:t>
        </w:r>
        <w:r w:rsidR="00EC3557">
          <w:rPr>
            <w:noProof/>
            <w:webHidden/>
          </w:rPr>
          <w:tab/>
        </w:r>
        <w:r w:rsidR="00EC3557">
          <w:rPr>
            <w:noProof/>
            <w:webHidden/>
          </w:rPr>
          <w:fldChar w:fldCharType="begin"/>
        </w:r>
        <w:r w:rsidR="00EC3557">
          <w:rPr>
            <w:noProof/>
            <w:webHidden/>
          </w:rPr>
          <w:instrText xml:space="preserve"> PAGEREF _Toc433847901 \h </w:instrText>
        </w:r>
        <w:r w:rsidR="00EC3557">
          <w:rPr>
            <w:noProof/>
            <w:webHidden/>
          </w:rPr>
        </w:r>
        <w:r w:rsidR="00EC3557">
          <w:rPr>
            <w:noProof/>
            <w:webHidden/>
          </w:rPr>
          <w:fldChar w:fldCharType="separate"/>
        </w:r>
        <w:r w:rsidR="00EC3557">
          <w:rPr>
            <w:noProof/>
            <w:webHidden/>
          </w:rPr>
          <w:t>6</w:t>
        </w:r>
        <w:r w:rsidR="00EC3557">
          <w:rPr>
            <w:noProof/>
            <w:webHidden/>
          </w:rPr>
          <w:fldChar w:fldCharType="end"/>
        </w:r>
      </w:hyperlink>
    </w:p>
    <w:p w14:paraId="65738452" w14:textId="77777777" w:rsidR="00EC3557" w:rsidRDefault="00CC65ED">
      <w:pPr>
        <w:pStyle w:val="TOC2"/>
        <w:rPr>
          <w:rFonts w:asciiTheme="minorHAnsi" w:eastAsiaTheme="minorEastAsia" w:hAnsiTheme="minorHAnsi" w:cstheme="minorBidi"/>
          <w:bCs w:val="0"/>
          <w:noProof/>
          <w:szCs w:val="22"/>
          <w:lang w:val="en-AU" w:eastAsia="en-AU"/>
        </w:rPr>
      </w:pPr>
      <w:hyperlink w:anchor="_Toc433847902" w:history="1">
        <w:r w:rsidR="00EC3557" w:rsidRPr="00386698">
          <w:rPr>
            <w:rStyle w:val="Hyperlink"/>
            <w:noProof/>
          </w:rPr>
          <w:t>4.4</w:t>
        </w:r>
        <w:r w:rsidR="00EC3557">
          <w:rPr>
            <w:rFonts w:asciiTheme="minorHAnsi" w:eastAsiaTheme="minorEastAsia" w:hAnsiTheme="minorHAnsi" w:cstheme="minorBidi"/>
            <w:bCs w:val="0"/>
            <w:noProof/>
            <w:szCs w:val="22"/>
            <w:lang w:val="en-AU" w:eastAsia="en-AU"/>
          </w:rPr>
          <w:tab/>
        </w:r>
        <w:r w:rsidR="00EC3557" w:rsidRPr="00386698">
          <w:rPr>
            <w:rStyle w:val="Hyperlink"/>
            <w:noProof/>
          </w:rPr>
          <w:t>Analysis of results of test cases</w:t>
        </w:r>
        <w:r w:rsidR="00EC3557">
          <w:rPr>
            <w:noProof/>
            <w:webHidden/>
          </w:rPr>
          <w:tab/>
        </w:r>
        <w:r w:rsidR="00EC3557">
          <w:rPr>
            <w:noProof/>
            <w:webHidden/>
          </w:rPr>
          <w:fldChar w:fldCharType="begin"/>
        </w:r>
        <w:r w:rsidR="00EC3557">
          <w:rPr>
            <w:noProof/>
            <w:webHidden/>
          </w:rPr>
          <w:instrText xml:space="preserve"> PAGEREF _Toc433847902 \h </w:instrText>
        </w:r>
        <w:r w:rsidR="00EC3557">
          <w:rPr>
            <w:noProof/>
            <w:webHidden/>
          </w:rPr>
        </w:r>
        <w:r w:rsidR="00EC3557">
          <w:rPr>
            <w:noProof/>
            <w:webHidden/>
          </w:rPr>
          <w:fldChar w:fldCharType="separate"/>
        </w:r>
        <w:r w:rsidR="00EC3557">
          <w:rPr>
            <w:noProof/>
            <w:webHidden/>
          </w:rPr>
          <w:t>7</w:t>
        </w:r>
        <w:r w:rsidR="00EC3557">
          <w:rPr>
            <w:noProof/>
            <w:webHidden/>
          </w:rPr>
          <w:fldChar w:fldCharType="end"/>
        </w:r>
      </w:hyperlink>
    </w:p>
    <w:p w14:paraId="1BA829B0" w14:textId="77777777" w:rsidR="00EC3557" w:rsidRDefault="00CC65ED">
      <w:pPr>
        <w:pStyle w:val="TOC1"/>
        <w:rPr>
          <w:rFonts w:asciiTheme="minorHAnsi" w:eastAsiaTheme="minorEastAsia" w:hAnsiTheme="minorHAnsi" w:cstheme="minorBidi"/>
          <w:b w:val="0"/>
          <w:bCs w:val="0"/>
          <w:caps w:val="0"/>
          <w:noProof/>
          <w:szCs w:val="22"/>
          <w:lang w:val="en-AU" w:eastAsia="en-AU"/>
        </w:rPr>
      </w:pPr>
      <w:hyperlink w:anchor="_Toc433847903" w:history="1">
        <w:r w:rsidR="00EC3557" w:rsidRPr="00386698">
          <w:rPr>
            <w:rStyle w:val="Hyperlink"/>
            <w:noProof/>
          </w:rPr>
          <w:t>5</w:t>
        </w:r>
        <w:r w:rsidR="00EC3557">
          <w:rPr>
            <w:rFonts w:asciiTheme="minorHAnsi" w:eastAsiaTheme="minorEastAsia" w:hAnsiTheme="minorHAnsi" w:cstheme="minorBidi"/>
            <w:b w:val="0"/>
            <w:bCs w:val="0"/>
            <w:caps w:val="0"/>
            <w:noProof/>
            <w:szCs w:val="22"/>
            <w:lang w:val="en-AU" w:eastAsia="en-AU"/>
          </w:rPr>
          <w:tab/>
        </w:r>
        <w:r w:rsidR="00EC3557" w:rsidRPr="00386698">
          <w:rPr>
            <w:rStyle w:val="Hyperlink"/>
            <w:noProof/>
          </w:rPr>
          <w:t>harmonisation of REPORTING of Testbed RESULTs</w:t>
        </w:r>
        <w:r w:rsidR="00EC3557">
          <w:rPr>
            <w:noProof/>
            <w:webHidden/>
          </w:rPr>
          <w:tab/>
        </w:r>
        <w:r w:rsidR="00EC3557">
          <w:rPr>
            <w:noProof/>
            <w:webHidden/>
          </w:rPr>
          <w:fldChar w:fldCharType="begin"/>
        </w:r>
        <w:r w:rsidR="00EC3557">
          <w:rPr>
            <w:noProof/>
            <w:webHidden/>
          </w:rPr>
          <w:instrText xml:space="preserve"> PAGEREF _Toc433847903 \h </w:instrText>
        </w:r>
        <w:r w:rsidR="00EC3557">
          <w:rPr>
            <w:noProof/>
            <w:webHidden/>
          </w:rPr>
        </w:r>
        <w:r w:rsidR="00EC3557">
          <w:rPr>
            <w:noProof/>
            <w:webHidden/>
          </w:rPr>
          <w:fldChar w:fldCharType="separate"/>
        </w:r>
        <w:r w:rsidR="00EC3557">
          <w:rPr>
            <w:noProof/>
            <w:webHidden/>
          </w:rPr>
          <w:t>7</w:t>
        </w:r>
        <w:r w:rsidR="00EC3557">
          <w:rPr>
            <w:noProof/>
            <w:webHidden/>
          </w:rPr>
          <w:fldChar w:fldCharType="end"/>
        </w:r>
      </w:hyperlink>
    </w:p>
    <w:p w14:paraId="1D540DFF" w14:textId="77777777" w:rsidR="00EC3557" w:rsidRDefault="00CC65ED">
      <w:pPr>
        <w:pStyle w:val="TOC1"/>
        <w:rPr>
          <w:rFonts w:asciiTheme="minorHAnsi" w:eastAsiaTheme="minorEastAsia" w:hAnsiTheme="minorHAnsi" w:cstheme="minorBidi"/>
          <w:b w:val="0"/>
          <w:bCs w:val="0"/>
          <w:caps w:val="0"/>
          <w:noProof/>
          <w:szCs w:val="22"/>
          <w:lang w:val="en-AU" w:eastAsia="en-AU"/>
        </w:rPr>
      </w:pPr>
      <w:hyperlink w:anchor="_Toc433847904" w:history="1">
        <w:r w:rsidR="00EC3557" w:rsidRPr="00386698">
          <w:rPr>
            <w:rStyle w:val="Hyperlink"/>
            <w:noProof/>
          </w:rPr>
          <w:t>6</w:t>
        </w:r>
        <w:r w:rsidR="00EC3557">
          <w:rPr>
            <w:rFonts w:asciiTheme="minorHAnsi" w:eastAsiaTheme="minorEastAsia" w:hAnsiTheme="minorHAnsi" w:cstheme="minorBidi"/>
            <w:b w:val="0"/>
            <w:bCs w:val="0"/>
            <w:caps w:val="0"/>
            <w:noProof/>
            <w:szCs w:val="22"/>
            <w:lang w:val="en-AU" w:eastAsia="en-AU"/>
          </w:rPr>
          <w:tab/>
        </w:r>
        <w:r w:rsidR="00EC3557" w:rsidRPr="00386698">
          <w:rPr>
            <w:rStyle w:val="Hyperlink"/>
            <w:noProof/>
          </w:rPr>
          <w:t>testbed Results</w:t>
        </w:r>
        <w:r w:rsidR="00EC3557">
          <w:rPr>
            <w:noProof/>
            <w:webHidden/>
          </w:rPr>
          <w:tab/>
        </w:r>
        <w:r w:rsidR="00EC3557">
          <w:rPr>
            <w:noProof/>
            <w:webHidden/>
          </w:rPr>
          <w:fldChar w:fldCharType="begin"/>
        </w:r>
        <w:r w:rsidR="00EC3557">
          <w:rPr>
            <w:noProof/>
            <w:webHidden/>
          </w:rPr>
          <w:instrText xml:space="preserve"> PAGEREF _Toc433847904 \h </w:instrText>
        </w:r>
        <w:r w:rsidR="00EC3557">
          <w:rPr>
            <w:noProof/>
            <w:webHidden/>
          </w:rPr>
        </w:r>
        <w:r w:rsidR="00EC3557">
          <w:rPr>
            <w:noProof/>
            <w:webHidden/>
          </w:rPr>
          <w:fldChar w:fldCharType="separate"/>
        </w:r>
        <w:r w:rsidR="00EC3557">
          <w:rPr>
            <w:noProof/>
            <w:webHidden/>
          </w:rPr>
          <w:t>7</w:t>
        </w:r>
        <w:r w:rsidR="00EC3557">
          <w:rPr>
            <w:noProof/>
            <w:webHidden/>
          </w:rPr>
          <w:fldChar w:fldCharType="end"/>
        </w:r>
      </w:hyperlink>
    </w:p>
    <w:p w14:paraId="3CA9A6EF" w14:textId="77777777" w:rsidR="00EC3557" w:rsidRDefault="00CC65ED">
      <w:pPr>
        <w:pStyle w:val="TOC4"/>
        <w:rPr>
          <w:rFonts w:asciiTheme="minorHAnsi" w:eastAsiaTheme="minorEastAsia" w:hAnsiTheme="minorHAnsi" w:cstheme="minorBidi"/>
          <w:b w:val="0"/>
          <w:caps w:val="0"/>
          <w:lang w:val="en-AU" w:eastAsia="en-AU"/>
        </w:rPr>
      </w:pPr>
      <w:hyperlink w:anchor="_Toc433847905" w:history="1">
        <w:r w:rsidR="00EC3557" w:rsidRPr="00386698">
          <w:rPr>
            <w:rStyle w:val="Hyperlink"/>
          </w:rPr>
          <w:t>ANNEX 1</w:t>
        </w:r>
        <w:r w:rsidR="00EC3557">
          <w:rPr>
            <w:rFonts w:asciiTheme="minorHAnsi" w:eastAsiaTheme="minorEastAsia" w:hAnsiTheme="minorHAnsi" w:cstheme="minorBidi"/>
            <w:b w:val="0"/>
            <w:caps w:val="0"/>
            <w:lang w:val="en-AU" w:eastAsia="en-AU"/>
          </w:rPr>
          <w:tab/>
        </w:r>
        <w:r w:rsidR="00EC3557" w:rsidRPr="00386698">
          <w:rPr>
            <w:rStyle w:val="Hyperlink"/>
          </w:rPr>
          <w:t>ExAmples of factors to be taken into account when planning testS and test cases</w:t>
        </w:r>
        <w:r w:rsidR="00EC3557">
          <w:rPr>
            <w:webHidden/>
          </w:rPr>
          <w:tab/>
        </w:r>
        <w:r w:rsidR="00EC3557">
          <w:rPr>
            <w:webHidden/>
          </w:rPr>
          <w:fldChar w:fldCharType="begin"/>
        </w:r>
        <w:r w:rsidR="00EC3557">
          <w:rPr>
            <w:webHidden/>
          </w:rPr>
          <w:instrText xml:space="preserve"> PAGEREF _Toc433847905 \h </w:instrText>
        </w:r>
        <w:r w:rsidR="00EC3557">
          <w:rPr>
            <w:webHidden/>
          </w:rPr>
        </w:r>
        <w:r w:rsidR="00EC3557">
          <w:rPr>
            <w:webHidden/>
          </w:rPr>
          <w:fldChar w:fldCharType="separate"/>
        </w:r>
        <w:r w:rsidR="00EC3557">
          <w:rPr>
            <w:webHidden/>
          </w:rPr>
          <w:t>9</w:t>
        </w:r>
        <w:r w:rsidR="00EC3557">
          <w:rPr>
            <w:webHidden/>
          </w:rPr>
          <w:fldChar w:fldCharType="end"/>
        </w:r>
      </w:hyperlink>
    </w:p>
    <w:p w14:paraId="5375FA9C" w14:textId="77777777" w:rsidR="00EC3557" w:rsidRDefault="00CC65ED">
      <w:pPr>
        <w:pStyle w:val="TOC4"/>
        <w:rPr>
          <w:rFonts w:asciiTheme="minorHAnsi" w:eastAsiaTheme="minorEastAsia" w:hAnsiTheme="minorHAnsi" w:cstheme="minorBidi"/>
          <w:b w:val="0"/>
          <w:caps w:val="0"/>
          <w:lang w:val="en-AU" w:eastAsia="en-AU"/>
        </w:rPr>
      </w:pPr>
      <w:hyperlink w:anchor="_Toc433847906" w:history="1">
        <w:r w:rsidR="00EC3557" w:rsidRPr="00386698">
          <w:rPr>
            <w:rStyle w:val="Hyperlink"/>
          </w:rPr>
          <w:t>ANNEX 2</w:t>
        </w:r>
        <w:r w:rsidR="00EC3557">
          <w:rPr>
            <w:rFonts w:asciiTheme="minorHAnsi" w:eastAsiaTheme="minorEastAsia" w:hAnsiTheme="minorHAnsi" w:cstheme="minorBidi"/>
            <w:b w:val="0"/>
            <w:caps w:val="0"/>
            <w:lang w:val="en-AU" w:eastAsia="en-AU"/>
          </w:rPr>
          <w:tab/>
        </w:r>
        <w:r w:rsidR="00EC3557" w:rsidRPr="00386698">
          <w:rPr>
            <w:rStyle w:val="Hyperlink"/>
          </w:rPr>
          <w:t>REPORTING TEMPLATE</w:t>
        </w:r>
        <w:r w:rsidR="00EC3557">
          <w:rPr>
            <w:webHidden/>
          </w:rPr>
          <w:tab/>
        </w:r>
        <w:r w:rsidR="00EC3557">
          <w:rPr>
            <w:webHidden/>
          </w:rPr>
          <w:fldChar w:fldCharType="begin"/>
        </w:r>
        <w:r w:rsidR="00EC3557">
          <w:rPr>
            <w:webHidden/>
          </w:rPr>
          <w:instrText xml:space="preserve"> PAGEREF _Toc433847906 \h </w:instrText>
        </w:r>
        <w:r w:rsidR="00EC3557">
          <w:rPr>
            <w:webHidden/>
          </w:rPr>
        </w:r>
        <w:r w:rsidR="00EC3557">
          <w:rPr>
            <w:webHidden/>
          </w:rPr>
          <w:fldChar w:fldCharType="separate"/>
        </w:r>
        <w:r w:rsidR="00EC3557">
          <w:rPr>
            <w:webHidden/>
          </w:rPr>
          <w:t>10</w:t>
        </w:r>
        <w:r w:rsidR="00EC3557">
          <w:rPr>
            <w:webHidden/>
          </w:rPr>
          <w:fldChar w:fldCharType="end"/>
        </w:r>
      </w:hyperlink>
    </w:p>
    <w:p w14:paraId="701C2011" w14:textId="77777777" w:rsidR="00DC1CA6" w:rsidRDefault="007379A8" w:rsidP="00380C7B">
      <w:pPr>
        <w:rPr>
          <w:rFonts w:cs="Arial"/>
        </w:rPr>
      </w:pPr>
      <w:r>
        <w:rPr>
          <w:rFonts w:cs="Arial"/>
        </w:rPr>
        <w:fldChar w:fldCharType="end"/>
      </w:r>
    </w:p>
    <w:p w14:paraId="02070D83" w14:textId="77777777" w:rsidR="00986D5A" w:rsidRPr="00371BEF" w:rsidRDefault="00986D5A" w:rsidP="00380C7B"/>
    <w:p w14:paraId="639E0C44" w14:textId="77777777" w:rsidR="00CC235D" w:rsidRPr="0088277B" w:rsidRDefault="00460028" w:rsidP="00CC235D">
      <w:pPr>
        <w:autoSpaceDE w:val="0"/>
        <w:autoSpaceDN w:val="0"/>
        <w:adjustRightInd w:val="0"/>
        <w:jc w:val="center"/>
        <w:rPr>
          <w:rFonts w:cs="Arial"/>
          <w:b/>
          <w:bCs/>
          <w:color w:val="000000"/>
          <w:sz w:val="36"/>
          <w:szCs w:val="36"/>
        </w:rPr>
      </w:pPr>
      <w:r w:rsidRPr="00371BEF">
        <w:br w:type="page"/>
      </w:r>
      <w:r w:rsidR="00CC235D">
        <w:rPr>
          <w:rFonts w:cs="Arial"/>
          <w:b/>
          <w:bCs/>
          <w:color w:val="000000"/>
          <w:sz w:val="36"/>
          <w:szCs w:val="36"/>
        </w:rPr>
        <w:lastRenderedPageBreak/>
        <w:t xml:space="preserve">The </w:t>
      </w:r>
      <w:r w:rsidR="00CC235D" w:rsidRPr="00F565C0">
        <w:rPr>
          <w:rFonts w:cs="Arial"/>
          <w:b/>
          <w:bCs/>
          <w:color w:val="000000"/>
          <w:sz w:val="36"/>
          <w:szCs w:val="36"/>
        </w:rPr>
        <w:t xml:space="preserve">planning </w:t>
      </w:r>
      <w:r w:rsidR="00CC235D">
        <w:rPr>
          <w:rFonts w:cs="Arial"/>
          <w:b/>
          <w:bCs/>
          <w:color w:val="000000"/>
          <w:sz w:val="36"/>
          <w:szCs w:val="36"/>
        </w:rPr>
        <w:t xml:space="preserve">of e-navigation </w:t>
      </w:r>
      <w:r w:rsidR="006D504A">
        <w:rPr>
          <w:rFonts w:cs="Arial"/>
          <w:b/>
          <w:bCs/>
          <w:color w:val="000000"/>
          <w:sz w:val="36"/>
          <w:szCs w:val="36"/>
        </w:rPr>
        <w:t>testbeds and reporting of</w:t>
      </w:r>
      <w:r w:rsidR="00CC235D" w:rsidRPr="00F565C0">
        <w:rPr>
          <w:rFonts w:cs="Arial"/>
          <w:b/>
          <w:bCs/>
          <w:color w:val="000000"/>
          <w:sz w:val="36"/>
          <w:szCs w:val="36"/>
        </w:rPr>
        <w:t xml:space="preserve"> testbed results</w:t>
      </w:r>
    </w:p>
    <w:p w14:paraId="414976F4" w14:textId="77777777" w:rsidR="0088277B" w:rsidRDefault="0088277B" w:rsidP="00A14A4B">
      <w:pPr>
        <w:pStyle w:val="Heading1"/>
      </w:pPr>
      <w:bookmarkStart w:id="3" w:name="_Toc433847895"/>
      <w:r>
        <w:t>INTRODUCTION</w:t>
      </w:r>
      <w:bookmarkEnd w:id="3"/>
    </w:p>
    <w:p w14:paraId="3A654ED9" w14:textId="77777777" w:rsidR="005F00BC" w:rsidRDefault="0088277B" w:rsidP="00B5027B">
      <w:pPr>
        <w:pStyle w:val="BodyText"/>
        <w:rPr>
          <w:lang w:eastAsia="de-DE"/>
        </w:rPr>
      </w:pPr>
      <w:r>
        <w:rPr>
          <w:lang w:eastAsia="de-DE"/>
        </w:rPr>
        <w:t xml:space="preserve">This document </w:t>
      </w:r>
      <w:r w:rsidR="00D91E2D">
        <w:rPr>
          <w:lang w:eastAsia="de-DE"/>
        </w:rPr>
        <w:t xml:space="preserve">offers </w:t>
      </w:r>
      <w:r>
        <w:rPr>
          <w:lang w:eastAsia="de-DE"/>
        </w:rPr>
        <w:t xml:space="preserve">guidance on the </w:t>
      </w:r>
      <w:r w:rsidR="00D257D4">
        <w:rPr>
          <w:lang w:eastAsia="de-DE"/>
        </w:rPr>
        <w:t>planning of</w:t>
      </w:r>
      <w:ins w:id="4" w:author="Alan Grant" w:date="2016-01-22T14:13:00Z">
        <w:r w:rsidR="002E436B">
          <w:rPr>
            <w:lang w:eastAsia="de-DE"/>
          </w:rPr>
          <w:t>,</w:t>
        </w:r>
      </w:ins>
      <w:r w:rsidR="00D257D4">
        <w:rPr>
          <w:lang w:eastAsia="de-DE"/>
        </w:rPr>
        <w:t xml:space="preserve"> and </w:t>
      </w:r>
      <w:r w:rsidR="002C32AE">
        <w:rPr>
          <w:lang w:eastAsia="de-DE"/>
        </w:rPr>
        <w:t>reporting of</w:t>
      </w:r>
      <w:ins w:id="5" w:author="Alan Grant" w:date="2016-01-22T14:13:00Z">
        <w:r w:rsidR="002E436B">
          <w:rPr>
            <w:lang w:eastAsia="de-DE"/>
          </w:rPr>
          <w:t>,</w:t>
        </w:r>
      </w:ins>
      <w:r w:rsidR="002C32AE">
        <w:rPr>
          <w:lang w:eastAsia="de-DE"/>
        </w:rPr>
        <w:t xml:space="preserve"> results </w:t>
      </w:r>
      <w:r w:rsidR="00D257D4">
        <w:rPr>
          <w:lang w:eastAsia="de-DE"/>
        </w:rPr>
        <w:t>from</w:t>
      </w:r>
      <w:r w:rsidR="001C465B">
        <w:rPr>
          <w:lang w:eastAsia="de-DE"/>
        </w:rPr>
        <w:t xml:space="preserve"> </w:t>
      </w:r>
      <w:r w:rsidR="002C32AE">
        <w:rPr>
          <w:lang w:eastAsia="de-DE"/>
        </w:rPr>
        <w:t>e-</w:t>
      </w:r>
      <w:commentRangeStart w:id="6"/>
      <w:r w:rsidR="002C32AE">
        <w:rPr>
          <w:lang w:eastAsia="de-DE"/>
        </w:rPr>
        <w:t>N</w:t>
      </w:r>
      <w:commentRangeEnd w:id="6"/>
      <w:r w:rsidR="002E436B">
        <w:rPr>
          <w:rStyle w:val="CommentReference"/>
          <w:lang w:eastAsia="de-DE"/>
        </w:rPr>
        <w:commentReference w:id="6"/>
      </w:r>
      <w:r w:rsidR="001C465B">
        <w:rPr>
          <w:lang w:eastAsia="de-DE"/>
        </w:rPr>
        <w:t>avigation testbeds.</w:t>
      </w:r>
      <w:r w:rsidR="00A77287">
        <w:rPr>
          <w:lang w:eastAsia="de-DE"/>
        </w:rPr>
        <w:t xml:space="preserve"> </w:t>
      </w:r>
    </w:p>
    <w:p w14:paraId="5B8EBD5D" w14:textId="77777777" w:rsidR="00494EBE" w:rsidRPr="00226BCE" w:rsidRDefault="00494EBE" w:rsidP="00494EBE">
      <w:pPr>
        <w:pStyle w:val="BodyText"/>
      </w:pPr>
      <w:r w:rsidRPr="00226BCE">
        <w:t>Th</w:t>
      </w:r>
      <w:r>
        <w:t>is guideline</w:t>
      </w:r>
      <w:r w:rsidRPr="00226BCE">
        <w:t xml:space="preserve"> includes</w:t>
      </w:r>
      <w:r>
        <w:t xml:space="preserve"> </w:t>
      </w:r>
      <w:r w:rsidRPr="00226BCE">
        <w:t xml:space="preserve">the following: </w:t>
      </w:r>
    </w:p>
    <w:p w14:paraId="0E036D28" w14:textId="77777777" w:rsidR="00494EBE" w:rsidRPr="00226BCE" w:rsidRDefault="00494EBE" w:rsidP="00494EBE">
      <w:pPr>
        <w:pStyle w:val="BodyText"/>
        <w:numPr>
          <w:ilvl w:val="0"/>
          <w:numId w:val="17"/>
        </w:numPr>
      </w:pPr>
      <w:r>
        <w:t>Initial considerations when planning a test</w:t>
      </w:r>
      <w:r w:rsidR="00867EB9">
        <w:t xml:space="preserve"> and test case</w:t>
      </w:r>
      <w:r>
        <w:t xml:space="preserve"> (Annex 1)</w:t>
      </w:r>
    </w:p>
    <w:p w14:paraId="347F5F3D" w14:textId="77777777" w:rsidR="00494EBE" w:rsidRDefault="00494EBE" w:rsidP="00494EBE">
      <w:pPr>
        <w:pStyle w:val="BodyText"/>
        <w:numPr>
          <w:ilvl w:val="0"/>
          <w:numId w:val="17"/>
        </w:numPr>
      </w:pPr>
      <w:r w:rsidRPr="00226BCE">
        <w:t xml:space="preserve">Reporting </w:t>
      </w:r>
      <w:r>
        <w:t>the results of a testbed (Annex 2)</w:t>
      </w:r>
    </w:p>
    <w:p w14:paraId="15757A7C" w14:textId="77777777" w:rsidR="00867EB9" w:rsidRDefault="00867EB9" w:rsidP="00494EBE">
      <w:pPr>
        <w:pStyle w:val="BodyText"/>
        <w:numPr>
          <w:ilvl w:val="0"/>
          <w:numId w:val="17"/>
        </w:numPr>
      </w:pPr>
      <w:r>
        <w:t>A list of known testbeds current at the time of publication (Annex 3)</w:t>
      </w:r>
    </w:p>
    <w:p w14:paraId="56E899EC" w14:textId="77777777" w:rsidR="00A000C4" w:rsidRPr="0088277B" w:rsidRDefault="00A000C4" w:rsidP="00A000C4">
      <w:pPr>
        <w:pStyle w:val="Heading1"/>
      </w:pPr>
      <w:bookmarkStart w:id="7" w:name="_Toc433847896"/>
      <w:r>
        <w:t xml:space="preserve">scope of the </w:t>
      </w:r>
      <w:r w:rsidRPr="0088277B">
        <w:t>guideline</w:t>
      </w:r>
      <w:bookmarkEnd w:id="7"/>
      <w:r w:rsidRPr="0088277B">
        <w:t xml:space="preserve"> </w:t>
      </w:r>
    </w:p>
    <w:p w14:paraId="3465D963" w14:textId="77777777" w:rsidR="00167050" w:rsidRPr="00117DC5" w:rsidRDefault="002E436B" w:rsidP="00167050">
      <w:pPr>
        <w:pStyle w:val="BodyText"/>
        <w:rPr>
          <w:lang w:eastAsia="de-DE"/>
        </w:rPr>
      </w:pPr>
      <w:ins w:id="8" w:author="Alan Grant" w:date="2016-01-22T14:14:00Z">
        <w:r>
          <w:rPr>
            <w:lang w:eastAsia="de-DE"/>
          </w:rPr>
          <w:t>e</w:t>
        </w:r>
      </w:ins>
      <w:del w:id="9" w:author="Alan Grant" w:date="2016-01-22T14:14:00Z">
        <w:r w:rsidR="00167050" w:rsidRPr="00117DC5" w:rsidDel="002E436B">
          <w:rPr>
            <w:lang w:eastAsia="de-DE"/>
          </w:rPr>
          <w:delText>E</w:delText>
        </w:r>
      </w:del>
      <w:r w:rsidR="00167050" w:rsidRPr="00117DC5">
        <w:rPr>
          <w:lang w:eastAsia="de-DE"/>
        </w:rPr>
        <w:t xml:space="preserve">-Navigation testbeds are the primary means to demonstrate </w:t>
      </w:r>
      <w:del w:id="10" w:author="Alan Grant" w:date="2016-01-22T14:16:00Z">
        <w:r w:rsidR="00167050" w:rsidRPr="00117DC5" w:rsidDel="002E436B">
          <w:rPr>
            <w:lang w:eastAsia="de-DE"/>
          </w:rPr>
          <w:delText>proof-of-</w:delText>
        </w:r>
      </w:del>
      <w:r w:rsidR="00167050" w:rsidRPr="00117DC5">
        <w:rPr>
          <w:lang w:eastAsia="de-DE"/>
        </w:rPr>
        <w:t>e-navigation concepts that have been developed thus far. The purpose of this document is to provide guidance</w:t>
      </w:r>
      <w:r w:rsidR="00503458">
        <w:rPr>
          <w:lang w:eastAsia="de-DE"/>
        </w:rPr>
        <w:t xml:space="preserve"> </w:t>
      </w:r>
      <w:r w:rsidR="00D16D37">
        <w:rPr>
          <w:lang w:eastAsia="de-DE"/>
        </w:rPr>
        <w:t>on the</w:t>
      </w:r>
      <w:r w:rsidR="00503458">
        <w:rPr>
          <w:lang w:eastAsia="de-DE"/>
        </w:rPr>
        <w:t>:</w:t>
      </w:r>
    </w:p>
    <w:p w14:paraId="42517EF6" w14:textId="77777777" w:rsidR="00503458" w:rsidRPr="00117DC5" w:rsidRDefault="00503458" w:rsidP="00641A4B">
      <w:pPr>
        <w:pStyle w:val="BodyText"/>
        <w:numPr>
          <w:ilvl w:val="0"/>
          <w:numId w:val="29"/>
        </w:numPr>
        <w:rPr>
          <w:lang w:eastAsia="de-DE"/>
        </w:rPr>
      </w:pPr>
      <w:r>
        <w:rPr>
          <w:lang w:eastAsia="de-DE"/>
        </w:rPr>
        <w:t xml:space="preserve">Planning of the </w:t>
      </w:r>
      <w:r w:rsidR="00167050" w:rsidRPr="00117DC5">
        <w:rPr>
          <w:lang w:eastAsia="de-DE"/>
        </w:rPr>
        <w:t>design</w:t>
      </w:r>
      <w:r>
        <w:rPr>
          <w:lang w:eastAsia="de-DE"/>
        </w:rPr>
        <w:t>,</w:t>
      </w:r>
      <w:r w:rsidRPr="00503458">
        <w:rPr>
          <w:lang w:eastAsia="de-DE"/>
        </w:rPr>
        <w:t xml:space="preserve"> </w:t>
      </w:r>
      <w:r>
        <w:rPr>
          <w:lang w:eastAsia="de-DE"/>
        </w:rPr>
        <w:t>tests and</w:t>
      </w:r>
      <w:r w:rsidRPr="00117DC5">
        <w:rPr>
          <w:lang w:eastAsia="de-DE"/>
        </w:rPr>
        <w:t xml:space="preserve"> analysis of </w:t>
      </w:r>
      <w:r w:rsidR="001C5138">
        <w:rPr>
          <w:lang w:eastAsia="de-DE"/>
        </w:rPr>
        <w:t xml:space="preserve">testbed </w:t>
      </w:r>
      <w:r w:rsidRPr="00117DC5">
        <w:rPr>
          <w:lang w:eastAsia="de-DE"/>
        </w:rPr>
        <w:t>results; and</w:t>
      </w:r>
    </w:p>
    <w:p w14:paraId="4B806E98" w14:textId="77777777" w:rsidR="00167050" w:rsidRDefault="00503458" w:rsidP="00641A4B">
      <w:pPr>
        <w:pStyle w:val="BodyText"/>
        <w:numPr>
          <w:ilvl w:val="0"/>
          <w:numId w:val="29"/>
        </w:numPr>
        <w:rPr>
          <w:lang w:eastAsia="de-DE"/>
        </w:rPr>
      </w:pPr>
      <w:r>
        <w:rPr>
          <w:lang w:eastAsia="de-DE"/>
        </w:rPr>
        <w:t>R</w:t>
      </w:r>
      <w:r w:rsidR="00117DC5" w:rsidRPr="00117DC5">
        <w:rPr>
          <w:lang w:eastAsia="de-DE"/>
        </w:rPr>
        <w:t xml:space="preserve">eporting of </w:t>
      </w:r>
      <w:r w:rsidR="001C5138">
        <w:rPr>
          <w:lang w:eastAsia="de-DE"/>
        </w:rPr>
        <w:t xml:space="preserve">testbed </w:t>
      </w:r>
      <w:r w:rsidR="00117DC5" w:rsidRPr="00117DC5">
        <w:rPr>
          <w:lang w:eastAsia="de-DE"/>
        </w:rPr>
        <w:t>results.</w:t>
      </w:r>
      <w:r w:rsidR="00167050" w:rsidRPr="00117DC5">
        <w:rPr>
          <w:lang w:eastAsia="de-DE"/>
        </w:rPr>
        <w:t xml:space="preserve"> </w:t>
      </w:r>
    </w:p>
    <w:p w14:paraId="191FA526" w14:textId="77777777" w:rsidR="00A6617E" w:rsidRDefault="00A6617E" w:rsidP="00A6617E">
      <w:pPr>
        <w:pStyle w:val="Heading1"/>
      </w:pPr>
      <w:bookmarkStart w:id="11" w:name="_Toc433847897"/>
      <w:r>
        <w:t>TESTBEDS</w:t>
      </w:r>
      <w:bookmarkEnd w:id="11"/>
      <w:r w:rsidR="00471810">
        <w:t xml:space="preserve"> </w:t>
      </w:r>
    </w:p>
    <w:p w14:paraId="6E0F53CE" w14:textId="77777777" w:rsidR="00A6617E" w:rsidRDefault="00A6617E" w:rsidP="00A6617E">
      <w:pPr>
        <w:jc w:val="both"/>
        <w:rPr>
          <w:lang w:val="en-CA" w:eastAsia="de-DE"/>
        </w:rPr>
      </w:pPr>
      <w:r>
        <w:rPr>
          <w:lang w:val="en-CA" w:eastAsia="de-DE"/>
        </w:rPr>
        <w:t>A testbed (also commonly spelt</w:t>
      </w:r>
      <w:r w:rsidRPr="005F00BC">
        <w:rPr>
          <w:lang w:val="en-CA" w:eastAsia="de-DE"/>
        </w:rPr>
        <w:t xml:space="preserve"> as </w:t>
      </w:r>
      <w:r>
        <w:rPr>
          <w:lang w:val="en-CA" w:eastAsia="de-DE"/>
        </w:rPr>
        <w:t>‘</w:t>
      </w:r>
      <w:r w:rsidRPr="005F00BC">
        <w:rPr>
          <w:lang w:val="en-CA" w:eastAsia="de-DE"/>
        </w:rPr>
        <w:t>test bed</w:t>
      </w:r>
      <w:r>
        <w:rPr>
          <w:lang w:val="en-CA" w:eastAsia="de-DE"/>
        </w:rPr>
        <w:t>’</w:t>
      </w:r>
      <w:r w:rsidRPr="005F00BC">
        <w:rPr>
          <w:lang w:val="en-CA" w:eastAsia="de-DE"/>
        </w:rPr>
        <w:t xml:space="preserve"> in research publications) is a platform for </w:t>
      </w:r>
      <w:r>
        <w:rPr>
          <w:lang w:val="en-CA" w:eastAsia="de-DE"/>
        </w:rPr>
        <w:t>trialling</w:t>
      </w:r>
      <w:r w:rsidRPr="005F00BC">
        <w:rPr>
          <w:lang w:val="en-CA" w:eastAsia="de-DE"/>
        </w:rPr>
        <w:t xml:space="preserve"> development projects. Testbeds </w:t>
      </w:r>
      <w:r>
        <w:rPr>
          <w:lang w:val="en-CA" w:eastAsia="de-DE"/>
        </w:rPr>
        <w:t>generally involve</w:t>
      </w:r>
      <w:r w:rsidRPr="005F00BC">
        <w:rPr>
          <w:lang w:val="en-CA" w:eastAsia="de-DE"/>
        </w:rPr>
        <w:t xml:space="preserve"> rigorous, transparent</w:t>
      </w:r>
      <w:r>
        <w:rPr>
          <w:lang w:val="en-CA" w:eastAsia="de-DE"/>
        </w:rPr>
        <w:t xml:space="preserve"> and replicable testing of, for example, </w:t>
      </w:r>
      <w:r w:rsidRPr="005F00BC">
        <w:rPr>
          <w:lang w:val="en-CA" w:eastAsia="de-DE"/>
        </w:rPr>
        <w:t>scientifi</w:t>
      </w:r>
      <w:r>
        <w:rPr>
          <w:lang w:val="en-CA" w:eastAsia="de-DE"/>
        </w:rPr>
        <w:t>c theories, computational tools</w:t>
      </w:r>
      <w:r w:rsidRPr="005F00BC">
        <w:rPr>
          <w:lang w:val="en-CA" w:eastAsia="de-DE"/>
        </w:rPr>
        <w:t xml:space="preserve"> and new technologies. </w:t>
      </w:r>
    </w:p>
    <w:p w14:paraId="5D0EFE18" w14:textId="77777777" w:rsidR="00A6617E" w:rsidRDefault="00A6617E" w:rsidP="00A6617E">
      <w:pPr>
        <w:jc w:val="both"/>
        <w:rPr>
          <w:lang w:val="en-CA" w:eastAsia="de-DE"/>
        </w:rPr>
      </w:pPr>
    </w:p>
    <w:p w14:paraId="2336CD17" w14:textId="77777777" w:rsidR="00702AAD" w:rsidRDefault="00FF589B" w:rsidP="00471810">
      <w:pPr>
        <w:pStyle w:val="BodyText"/>
        <w:rPr>
          <w:lang w:val="en-CA" w:eastAsia="de-DE"/>
        </w:rPr>
      </w:pPr>
      <w:r>
        <w:rPr>
          <w:lang w:eastAsia="de-DE"/>
        </w:rPr>
        <w:t xml:space="preserve">Some </w:t>
      </w:r>
      <w:r w:rsidR="005B621B">
        <w:rPr>
          <w:lang w:eastAsia="de-DE"/>
        </w:rPr>
        <w:t>e-N</w:t>
      </w:r>
      <w:r w:rsidR="0088277B" w:rsidRPr="0088277B">
        <w:rPr>
          <w:lang w:eastAsia="de-DE"/>
        </w:rPr>
        <w:t xml:space="preserve">avigation </w:t>
      </w:r>
      <w:r w:rsidR="00471810">
        <w:rPr>
          <w:lang w:eastAsia="de-DE"/>
        </w:rPr>
        <w:t xml:space="preserve">Testbeds </w:t>
      </w:r>
      <w:r w:rsidR="00446D7C">
        <w:rPr>
          <w:lang w:eastAsia="de-DE"/>
        </w:rPr>
        <w:t xml:space="preserve">have already taken place.  </w:t>
      </w:r>
      <w:r w:rsidR="00D91E2D">
        <w:rPr>
          <w:lang w:eastAsia="de-DE"/>
        </w:rPr>
        <w:t>A</w:t>
      </w:r>
      <w:r w:rsidR="00676401">
        <w:rPr>
          <w:lang w:eastAsia="de-DE"/>
        </w:rPr>
        <w:t>dditionally, t</w:t>
      </w:r>
      <w:r w:rsidR="00D91E2D">
        <w:rPr>
          <w:lang w:eastAsia="de-DE"/>
        </w:rPr>
        <w:t xml:space="preserve">here are a growing number of testbeds </w:t>
      </w:r>
      <w:r w:rsidR="00A934F2">
        <w:rPr>
          <w:lang w:eastAsia="de-DE"/>
        </w:rPr>
        <w:t>currently under way</w:t>
      </w:r>
      <w:r w:rsidR="00D91E2D">
        <w:rPr>
          <w:lang w:eastAsia="de-DE"/>
        </w:rPr>
        <w:t xml:space="preserve">.  </w:t>
      </w:r>
      <w:r w:rsidR="00471810">
        <w:rPr>
          <w:lang w:val="en-CA" w:eastAsia="de-DE"/>
        </w:rPr>
        <w:t xml:space="preserve">A more complete list of known Testbeds can be found </w:t>
      </w:r>
      <w:ins w:id="12" w:author="Alan Grant" w:date="2016-01-22T14:17:00Z">
        <w:r w:rsidR="00A5008C">
          <w:rPr>
            <w:lang w:val="en-CA" w:eastAsia="de-DE"/>
          </w:rPr>
          <w:t>on the</w:t>
        </w:r>
      </w:ins>
      <w:del w:id="13" w:author="Alan Grant" w:date="2016-01-22T14:17:00Z">
        <w:r w:rsidR="00471810" w:rsidDel="00A5008C">
          <w:rPr>
            <w:lang w:val="en-CA" w:eastAsia="de-DE"/>
          </w:rPr>
          <w:delText>at</w:delText>
        </w:r>
      </w:del>
      <w:r w:rsidR="00471810">
        <w:rPr>
          <w:lang w:val="en-CA" w:eastAsia="de-DE"/>
        </w:rPr>
        <w:t xml:space="preserve"> IALA </w:t>
      </w:r>
      <w:r w:rsidR="00471810" w:rsidRPr="00471810">
        <w:rPr>
          <w:lang w:val="en-CA" w:eastAsia="de-DE"/>
        </w:rPr>
        <w:t>e-Navigation web portal (</w:t>
      </w:r>
      <w:hyperlink r:id="rId15" w:history="1">
        <w:r w:rsidR="00471810" w:rsidRPr="00F24A61">
          <w:rPr>
            <w:rStyle w:val="Hyperlink"/>
            <w:lang w:val="en-CA" w:eastAsia="de-DE"/>
          </w:rPr>
          <w:t>www.e-navigation.net</w:t>
        </w:r>
      </w:hyperlink>
      <w:r w:rsidR="00471810">
        <w:rPr>
          <w:lang w:val="en-CA" w:eastAsia="de-DE"/>
        </w:rPr>
        <w:t>)</w:t>
      </w:r>
    </w:p>
    <w:p w14:paraId="0866B431" w14:textId="77777777" w:rsidR="00471810" w:rsidRPr="005F00BC" w:rsidRDefault="00471810" w:rsidP="005F00BC">
      <w:pPr>
        <w:jc w:val="both"/>
        <w:rPr>
          <w:lang w:val="en-CA" w:eastAsia="de-DE"/>
        </w:rPr>
      </w:pPr>
    </w:p>
    <w:p w14:paraId="671B5E31" w14:textId="77777777" w:rsidR="00446D7C" w:rsidRDefault="000B6C53" w:rsidP="00E51AFA">
      <w:pPr>
        <w:jc w:val="both"/>
        <w:rPr>
          <w:lang w:eastAsia="de-DE"/>
        </w:rPr>
      </w:pPr>
      <w:r>
        <w:rPr>
          <w:lang w:eastAsia="de-DE"/>
        </w:rPr>
        <w:t>e</w:t>
      </w:r>
      <w:r w:rsidR="00C03C7B">
        <w:rPr>
          <w:lang w:eastAsia="de-DE"/>
        </w:rPr>
        <w:t>-Navigation t</w:t>
      </w:r>
      <w:r w:rsidR="00676401">
        <w:rPr>
          <w:lang w:eastAsia="de-DE"/>
        </w:rPr>
        <w:t xml:space="preserve">estbeds allow for </w:t>
      </w:r>
      <w:r w:rsidR="00676401" w:rsidRPr="005B621B">
        <w:rPr>
          <w:lang w:eastAsia="de-DE"/>
        </w:rPr>
        <w:t xml:space="preserve">early </w:t>
      </w:r>
      <w:commentRangeStart w:id="14"/>
      <w:r w:rsidR="00676401" w:rsidRPr="005B621B">
        <w:rPr>
          <w:lang w:eastAsia="de-DE"/>
        </w:rPr>
        <w:t xml:space="preserve">detection </w:t>
      </w:r>
      <w:commentRangeEnd w:id="14"/>
      <w:r w:rsidR="00A5008C">
        <w:rPr>
          <w:rStyle w:val="CommentReference"/>
          <w:lang w:eastAsia="de-DE"/>
        </w:rPr>
        <w:commentReference w:id="14"/>
      </w:r>
      <w:r w:rsidR="00676401" w:rsidRPr="005B621B">
        <w:rPr>
          <w:lang w:eastAsia="de-DE"/>
        </w:rPr>
        <w:t xml:space="preserve">of </w:t>
      </w:r>
      <w:r w:rsidR="00676401">
        <w:rPr>
          <w:lang w:eastAsia="de-DE"/>
        </w:rPr>
        <w:t xml:space="preserve">new </w:t>
      </w:r>
      <w:r w:rsidR="00676401" w:rsidRPr="005B621B">
        <w:rPr>
          <w:lang w:eastAsia="de-DE"/>
        </w:rPr>
        <w:t>system</w:t>
      </w:r>
      <w:r w:rsidR="00676401">
        <w:rPr>
          <w:lang w:eastAsia="de-DE"/>
        </w:rPr>
        <w:t xml:space="preserve"> functionality, </w:t>
      </w:r>
      <w:r w:rsidR="007E10BB">
        <w:rPr>
          <w:lang w:eastAsia="de-DE"/>
        </w:rPr>
        <w:t>operational usability</w:t>
      </w:r>
      <w:r w:rsidR="00C03C7B">
        <w:rPr>
          <w:lang w:eastAsia="de-DE"/>
        </w:rPr>
        <w:t>,</w:t>
      </w:r>
      <w:r w:rsidR="007E10BB">
        <w:rPr>
          <w:lang w:eastAsia="de-DE"/>
        </w:rPr>
        <w:t xml:space="preserve"> </w:t>
      </w:r>
      <w:r w:rsidR="00676401" w:rsidRPr="005B621B">
        <w:rPr>
          <w:lang w:eastAsia="de-DE"/>
        </w:rPr>
        <w:t xml:space="preserve">areas of </w:t>
      </w:r>
      <w:r w:rsidR="00676401">
        <w:rPr>
          <w:lang w:eastAsia="de-DE"/>
        </w:rPr>
        <w:t xml:space="preserve">enhancements and identification of weaknesses.  </w:t>
      </w:r>
      <w:r w:rsidR="00C03C7B">
        <w:rPr>
          <w:lang w:eastAsia="de-DE"/>
        </w:rPr>
        <w:t>Ideally, t</w:t>
      </w:r>
      <w:r w:rsidR="007E10BB" w:rsidRPr="007E10BB">
        <w:rPr>
          <w:lang w:eastAsia="de-DE"/>
        </w:rPr>
        <w:t>estbeds should</w:t>
      </w:r>
      <w:r w:rsidR="00C03C7B">
        <w:rPr>
          <w:lang w:eastAsia="de-DE"/>
        </w:rPr>
        <w:t xml:space="preserve"> </w:t>
      </w:r>
      <w:r w:rsidR="007E10BB" w:rsidRPr="007E10BB">
        <w:rPr>
          <w:lang w:eastAsia="de-DE"/>
        </w:rPr>
        <w:t xml:space="preserve">be </w:t>
      </w:r>
      <w:r>
        <w:rPr>
          <w:lang w:eastAsia="de-DE"/>
        </w:rPr>
        <w:t>linked to human-centred</w:t>
      </w:r>
      <w:r w:rsidR="007E10BB" w:rsidRPr="007E10BB">
        <w:rPr>
          <w:lang w:eastAsia="de-DE"/>
        </w:rPr>
        <w:t xml:space="preserve"> design process</w:t>
      </w:r>
      <w:r w:rsidR="00344215">
        <w:rPr>
          <w:lang w:eastAsia="de-DE"/>
        </w:rPr>
        <w:t>es</w:t>
      </w:r>
      <w:del w:id="15" w:author="Alan Grant" w:date="2016-01-22T14:18:00Z">
        <w:r w:rsidR="00C03C7B" w:rsidDel="00A5008C">
          <w:rPr>
            <w:lang w:eastAsia="de-DE"/>
          </w:rPr>
          <w:delText>,</w:delText>
        </w:r>
      </w:del>
      <w:r w:rsidR="007E10BB" w:rsidRPr="007E10BB">
        <w:rPr>
          <w:lang w:eastAsia="de-DE"/>
        </w:rPr>
        <w:t xml:space="preserve"> to ensure </w:t>
      </w:r>
      <w:r w:rsidR="00C03C7B">
        <w:rPr>
          <w:lang w:eastAsia="de-DE"/>
        </w:rPr>
        <w:t xml:space="preserve">any </w:t>
      </w:r>
      <w:r w:rsidR="007E10BB" w:rsidRPr="007E10BB">
        <w:rPr>
          <w:lang w:eastAsia="de-DE"/>
        </w:rPr>
        <w:t>operational usability issues</w:t>
      </w:r>
      <w:del w:id="16" w:author="Alan Grant" w:date="2016-01-22T14:18:00Z">
        <w:r w:rsidR="00C03C7B" w:rsidDel="00A5008C">
          <w:rPr>
            <w:lang w:eastAsia="de-DE"/>
          </w:rPr>
          <w:delText>,</w:delText>
        </w:r>
      </w:del>
      <w:r w:rsidR="007E10BB" w:rsidRPr="007E10BB">
        <w:rPr>
          <w:lang w:eastAsia="de-DE"/>
        </w:rPr>
        <w:t xml:space="preserve"> are detected early.</w:t>
      </w:r>
      <w:r w:rsidR="007E10BB">
        <w:rPr>
          <w:lang w:eastAsia="de-DE"/>
        </w:rPr>
        <w:t xml:space="preserve">  </w:t>
      </w:r>
      <w:r w:rsidR="00E51AFA">
        <w:rPr>
          <w:lang w:eastAsia="de-DE"/>
        </w:rPr>
        <w:t>Testbeds should not</w:t>
      </w:r>
      <w:r>
        <w:rPr>
          <w:lang w:eastAsia="de-DE"/>
        </w:rPr>
        <w:t>,</w:t>
      </w:r>
      <w:r w:rsidR="00A000C4">
        <w:rPr>
          <w:lang w:eastAsia="de-DE"/>
        </w:rPr>
        <w:t xml:space="preserve"> necessarily</w:t>
      </w:r>
      <w:r>
        <w:rPr>
          <w:lang w:eastAsia="de-DE"/>
        </w:rPr>
        <w:t>,</w:t>
      </w:r>
      <w:r w:rsidR="00A000C4">
        <w:rPr>
          <w:lang w:eastAsia="de-DE"/>
        </w:rPr>
        <w:t xml:space="preserve"> </w:t>
      </w:r>
      <w:r w:rsidR="00E51AFA">
        <w:rPr>
          <w:lang w:eastAsia="de-DE"/>
        </w:rPr>
        <w:t xml:space="preserve">be </w:t>
      </w:r>
      <w:r w:rsidR="008F5293">
        <w:rPr>
          <w:lang w:eastAsia="de-DE"/>
        </w:rPr>
        <w:t xml:space="preserve">limited or restricted by current or planned architecture, data structures or </w:t>
      </w:r>
      <w:r w:rsidR="005748EE">
        <w:rPr>
          <w:lang w:eastAsia="de-DE"/>
        </w:rPr>
        <w:t xml:space="preserve">existing </w:t>
      </w:r>
      <w:r w:rsidR="008F5293">
        <w:rPr>
          <w:lang w:eastAsia="de-DE"/>
        </w:rPr>
        <w:t>procedures</w:t>
      </w:r>
      <w:r w:rsidR="001B19F1">
        <w:rPr>
          <w:lang w:eastAsia="de-DE"/>
        </w:rPr>
        <w:t>.</w:t>
      </w:r>
      <w:r>
        <w:rPr>
          <w:lang w:eastAsia="de-DE"/>
        </w:rPr>
        <w:t xml:space="preserve"> </w:t>
      </w:r>
    </w:p>
    <w:p w14:paraId="1FF965F4" w14:textId="77777777" w:rsidR="00511581" w:rsidRDefault="00511581" w:rsidP="00E51AFA">
      <w:pPr>
        <w:jc w:val="both"/>
        <w:rPr>
          <w:lang w:eastAsia="de-DE"/>
        </w:rPr>
      </w:pPr>
    </w:p>
    <w:p w14:paraId="3DC9078D" w14:textId="77777777" w:rsidR="005B621B" w:rsidRDefault="00EB612C" w:rsidP="005B621B">
      <w:pPr>
        <w:jc w:val="both"/>
        <w:rPr>
          <w:lang w:eastAsia="de-DE"/>
        </w:rPr>
      </w:pPr>
      <w:r>
        <w:rPr>
          <w:lang w:eastAsia="de-DE"/>
        </w:rPr>
        <w:t>Ideally, t</w:t>
      </w:r>
      <w:r w:rsidR="00E51AFA">
        <w:rPr>
          <w:lang w:eastAsia="de-DE"/>
        </w:rPr>
        <w:t>est</w:t>
      </w:r>
      <w:r w:rsidR="00562874">
        <w:rPr>
          <w:lang w:eastAsia="de-DE"/>
        </w:rPr>
        <w:t>bed</w:t>
      </w:r>
      <w:r w:rsidR="00E51AFA">
        <w:rPr>
          <w:lang w:eastAsia="de-DE"/>
        </w:rPr>
        <w:t xml:space="preserve">s </w:t>
      </w:r>
      <w:r w:rsidR="00BD5AF3">
        <w:rPr>
          <w:lang w:eastAsia="de-DE"/>
        </w:rPr>
        <w:t xml:space="preserve">should be </w:t>
      </w:r>
      <w:r w:rsidR="00E51AFA">
        <w:rPr>
          <w:lang w:eastAsia="de-DE"/>
        </w:rPr>
        <w:t>conducted in a controlled environment</w:t>
      </w:r>
      <w:r w:rsidR="00E32679">
        <w:rPr>
          <w:lang w:eastAsia="de-DE"/>
        </w:rPr>
        <w:t xml:space="preserve"> </w:t>
      </w:r>
      <w:r w:rsidR="001B19F1">
        <w:rPr>
          <w:lang w:eastAsia="de-DE"/>
        </w:rPr>
        <w:t>so that they do not</w:t>
      </w:r>
      <w:r w:rsidR="00E51AFA">
        <w:rPr>
          <w:lang w:eastAsia="de-DE"/>
        </w:rPr>
        <w:t xml:space="preserve"> </w:t>
      </w:r>
      <w:r w:rsidR="005748EE">
        <w:rPr>
          <w:lang w:eastAsia="de-DE"/>
        </w:rPr>
        <w:t xml:space="preserve">adversely </w:t>
      </w:r>
      <w:r w:rsidR="00E51AFA">
        <w:rPr>
          <w:lang w:eastAsia="de-DE"/>
        </w:rPr>
        <w:t>affect real-life situations</w:t>
      </w:r>
      <w:r w:rsidR="00562874">
        <w:rPr>
          <w:lang w:eastAsia="de-DE"/>
        </w:rPr>
        <w:t xml:space="preserve">, </w:t>
      </w:r>
      <w:r w:rsidR="00AA45F5">
        <w:rPr>
          <w:lang w:eastAsia="de-DE"/>
        </w:rPr>
        <w:t>existing</w:t>
      </w:r>
      <w:r w:rsidR="00562874">
        <w:rPr>
          <w:lang w:eastAsia="de-DE"/>
        </w:rPr>
        <w:t xml:space="preserve"> services and </w:t>
      </w:r>
      <w:r w:rsidR="00AA45F5">
        <w:rPr>
          <w:lang w:eastAsia="de-DE"/>
        </w:rPr>
        <w:t>maritime</w:t>
      </w:r>
      <w:r w:rsidR="00562874">
        <w:rPr>
          <w:lang w:eastAsia="de-DE"/>
        </w:rPr>
        <w:t xml:space="preserve"> safety</w:t>
      </w:r>
      <w:r w:rsidR="00A000C4">
        <w:rPr>
          <w:lang w:eastAsia="de-DE"/>
        </w:rPr>
        <w:t xml:space="preserve">.  </w:t>
      </w:r>
      <w:r w:rsidR="0063011F">
        <w:rPr>
          <w:lang w:eastAsia="de-DE"/>
        </w:rPr>
        <w:t>C</w:t>
      </w:r>
      <w:r w:rsidR="00E51AFA">
        <w:rPr>
          <w:lang w:eastAsia="de-DE"/>
        </w:rPr>
        <w:t xml:space="preserve">onclusions </w:t>
      </w:r>
      <w:r w:rsidR="0063011F">
        <w:rPr>
          <w:lang w:eastAsia="de-DE"/>
        </w:rPr>
        <w:t xml:space="preserve">can be </w:t>
      </w:r>
      <w:r w:rsidR="00E51AFA">
        <w:rPr>
          <w:lang w:eastAsia="de-DE"/>
        </w:rPr>
        <w:t>drawn</w:t>
      </w:r>
      <w:r w:rsidR="00A000C4">
        <w:rPr>
          <w:lang w:eastAsia="de-DE"/>
        </w:rPr>
        <w:t xml:space="preserve"> for many aspects of </w:t>
      </w:r>
      <w:r w:rsidR="00AA45F5">
        <w:rPr>
          <w:lang w:eastAsia="de-DE"/>
        </w:rPr>
        <w:t>testbed</w:t>
      </w:r>
      <w:r w:rsidR="00A000C4">
        <w:rPr>
          <w:lang w:eastAsia="de-DE"/>
        </w:rPr>
        <w:t>s</w:t>
      </w:r>
      <w:r w:rsidR="0063011F">
        <w:rPr>
          <w:lang w:eastAsia="de-DE"/>
        </w:rPr>
        <w:t xml:space="preserve"> such as </w:t>
      </w:r>
      <w:r w:rsidR="00E51AFA">
        <w:rPr>
          <w:lang w:eastAsia="de-DE"/>
        </w:rPr>
        <w:t xml:space="preserve">functionality, </w:t>
      </w:r>
      <w:r w:rsidR="00AA45F5">
        <w:rPr>
          <w:lang w:eastAsia="de-DE"/>
        </w:rPr>
        <w:t xml:space="preserve">usability, </w:t>
      </w:r>
      <w:r w:rsidR="00E51AFA">
        <w:rPr>
          <w:lang w:eastAsia="de-DE"/>
        </w:rPr>
        <w:t>feasibility and risk</w:t>
      </w:r>
      <w:r w:rsidR="00A000C4">
        <w:rPr>
          <w:lang w:eastAsia="de-DE"/>
        </w:rPr>
        <w:t>.</w:t>
      </w:r>
      <w:r w:rsidR="006E02B7">
        <w:rPr>
          <w:lang w:eastAsia="de-DE"/>
        </w:rPr>
        <w:t xml:space="preserve"> </w:t>
      </w:r>
      <w:r w:rsidR="005B621B">
        <w:rPr>
          <w:lang w:eastAsia="de-DE"/>
        </w:rPr>
        <w:t xml:space="preserve">As </w:t>
      </w:r>
      <w:r w:rsidR="005B621B" w:rsidRPr="005B621B">
        <w:rPr>
          <w:lang w:eastAsia="de-DE"/>
        </w:rPr>
        <w:t>e-Navigation evolve</w:t>
      </w:r>
      <w:r w:rsidR="003B21DF">
        <w:rPr>
          <w:lang w:eastAsia="de-DE"/>
        </w:rPr>
        <w:t>s</w:t>
      </w:r>
      <w:r w:rsidR="005B621B" w:rsidRPr="005B621B">
        <w:rPr>
          <w:lang w:eastAsia="de-DE"/>
        </w:rPr>
        <w:t xml:space="preserve"> from concept to operational reality</w:t>
      </w:r>
      <w:r w:rsidR="005B621B">
        <w:rPr>
          <w:lang w:eastAsia="de-DE"/>
        </w:rPr>
        <w:t xml:space="preserve">, </w:t>
      </w:r>
      <w:r w:rsidR="00D91E2D">
        <w:rPr>
          <w:lang w:eastAsia="de-DE"/>
        </w:rPr>
        <w:t xml:space="preserve">the importance of </w:t>
      </w:r>
      <w:r w:rsidR="005B621B">
        <w:rPr>
          <w:lang w:eastAsia="de-DE"/>
        </w:rPr>
        <w:t xml:space="preserve">testbeds will </w:t>
      </w:r>
      <w:r w:rsidR="00E51AFA">
        <w:rPr>
          <w:lang w:eastAsia="de-DE"/>
        </w:rPr>
        <w:t>continue to grow.</w:t>
      </w:r>
      <w:r w:rsidR="00D00257">
        <w:rPr>
          <w:lang w:eastAsia="de-DE"/>
        </w:rPr>
        <w:t xml:space="preserve"> </w:t>
      </w:r>
    </w:p>
    <w:p w14:paraId="643371C1" w14:textId="77777777" w:rsidR="00D00257" w:rsidRDefault="00D00257" w:rsidP="005B621B">
      <w:pPr>
        <w:jc w:val="both"/>
        <w:rPr>
          <w:lang w:eastAsia="de-DE"/>
        </w:rPr>
      </w:pPr>
    </w:p>
    <w:p w14:paraId="249FE889" w14:textId="77777777" w:rsidR="00D00257" w:rsidRDefault="00D00257" w:rsidP="005B621B">
      <w:pPr>
        <w:jc w:val="both"/>
        <w:rPr>
          <w:lang w:eastAsia="de-DE"/>
        </w:rPr>
      </w:pPr>
      <w:r>
        <w:rPr>
          <w:lang w:eastAsia="de-DE"/>
        </w:rPr>
        <w:t>There are testbeds that, while being not directly identified as e-Navigation testbeds, are nevertheless relevant to e-Navigation. The reporting of results from such testbeds is encouraged.</w:t>
      </w:r>
    </w:p>
    <w:p w14:paraId="25A88712" w14:textId="77777777" w:rsidR="00B76326" w:rsidRDefault="00B76326" w:rsidP="005B621B">
      <w:pPr>
        <w:jc w:val="both"/>
        <w:rPr>
          <w:lang w:eastAsia="de-DE"/>
        </w:rPr>
      </w:pPr>
    </w:p>
    <w:p w14:paraId="4D5272F6" w14:textId="77777777" w:rsidR="00167050" w:rsidRDefault="00167050" w:rsidP="0088277B">
      <w:pPr>
        <w:pStyle w:val="Heading1"/>
      </w:pPr>
      <w:bookmarkStart w:id="17" w:name="_Toc433847898"/>
      <w:r>
        <w:t>Planning of testbeds</w:t>
      </w:r>
      <w:bookmarkEnd w:id="17"/>
    </w:p>
    <w:p w14:paraId="6F1134C3" w14:textId="77777777" w:rsidR="00A11130" w:rsidRPr="00A11130" w:rsidRDefault="00A11130" w:rsidP="00A11130">
      <w:pPr>
        <w:autoSpaceDE w:val="0"/>
        <w:autoSpaceDN w:val="0"/>
        <w:adjustRightInd w:val="0"/>
        <w:jc w:val="both"/>
      </w:pPr>
      <w:r w:rsidRPr="00A11130">
        <w:t>Testbeds should take into account a structured, transparent, objective and repeatable methodology. Where the output is in the form of software tools, these should ideally be open-source, with arrangements in place for collaboration, incorporating user feedback and identified improvements.</w:t>
      </w:r>
    </w:p>
    <w:p w14:paraId="0221FE2D" w14:textId="77777777" w:rsidR="00A11130" w:rsidRPr="00A11130" w:rsidRDefault="00A11130" w:rsidP="00A11130">
      <w:pPr>
        <w:autoSpaceDE w:val="0"/>
        <w:autoSpaceDN w:val="0"/>
        <w:adjustRightInd w:val="0"/>
        <w:jc w:val="both"/>
      </w:pPr>
    </w:p>
    <w:p w14:paraId="6D20B606" w14:textId="77777777" w:rsidR="00A11130" w:rsidRPr="00A11130" w:rsidRDefault="00A11130" w:rsidP="00A11130">
      <w:pPr>
        <w:pStyle w:val="BodyText"/>
        <w:rPr>
          <w:lang w:val="en-US" w:eastAsia="de-DE"/>
        </w:rPr>
      </w:pPr>
      <w:r w:rsidRPr="00A11130">
        <w:rPr>
          <w:lang w:eastAsia="de-DE"/>
        </w:rPr>
        <w:lastRenderedPageBreak/>
        <w:t>The planning of testbeds should include three de</w:t>
      </w:r>
      <w:r w:rsidRPr="00A11130">
        <w:rPr>
          <w:lang w:val="en-US" w:eastAsia="de-DE"/>
        </w:rPr>
        <w:t>sign elements - portability, transparency, and relevance:</w:t>
      </w:r>
    </w:p>
    <w:p w14:paraId="1AF3EE6F" w14:textId="77777777" w:rsidR="00A11130" w:rsidRPr="00A11130" w:rsidRDefault="00A11130" w:rsidP="00641A4B">
      <w:pPr>
        <w:pStyle w:val="BodyText"/>
        <w:numPr>
          <w:ilvl w:val="0"/>
          <w:numId w:val="37"/>
        </w:numPr>
        <w:rPr>
          <w:lang w:val="en-US" w:eastAsia="de-DE"/>
        </w:rPr>
      </w:pPr>
      <w:bookmarkStart w:id="18" w:name="_Ref420660519"/>
      <w:r w:rsidRPr="00A11130">
        <w:rPr>
          <w:lang w:val="en-US" w:eastAsia="de-DE"/>
        </w:rPr>
        <w:t xml:space="preserve">Portability – means the ease with which stakeholders can adapt testbed findings for their own </w:t>
      </w:r>
      <w:bookmarkEnd w:id="18"/>
      <w:r w:rsidRPr="00A11130">
        <w:rPr>
          <w:lang w:val="en-US" w:eastAsia="de-DE"/>
        </w:rPr>
        <w:t xml:space="preserve">needs </w:t>
      </w:r>
    </w:p>
    <w:p w14:paraId="1B0ED23F" w14:textId="77777777" w:rsidR="00A11130" w:rsidRPr="00A11130" w:rsidRDefault="00A11130" w:rsidP="00641A4B">
      <w:pPr>
        <w:pStyle w:val="BodyText"/>
        <w:numPr>
          <w:ilvl w:val="0"/>
          <w:numId w:val="37"/>
        </w:numPr>
        <w:rPr>
          <w:lang w:val="en-US" w:eastAsia="de-DE"/>
        </w:rPr>
      </w:pPr>
      <w:bookmarkStart w:id="19" w:name="_Ref420660527"/>
      <w:r w:rsidRPr="00A11130">
        <w:rPr>
          <w:lang w:val="en-US" w:eastAsia="de-DE"/>
        </w:rPr>
        <w:t>Transparency – Maximum transparency and traceability to the original testbed aims</w:t>
      </w:r>
      <w:bookmarkEnd w:id="19"/>
    </w:p>
    <w:p w14:paraId="22A47E06" w14:textId="77777777" w:rsidR="00A11130" w:rsidRPr="00A11130" w:rsidRDefault="00A11130" w:rsidP="00641A4B">
      <w:pPr>
        <w:pStyle w:val="BodyText"/>
        <w:numPr>
          <w:ilvl w:val="0"/>
          <w:numId w:val="37"/>
        </w:numPr>
        <w:rPr>
          <w:lang w:val="en-US" w:eastAsia="de-DE"/>
        </w:rPr>
      </w:pPr>
      <w:bookmarkStart w:id="20" w:name="_Ref420660533"/>
      <w:r w:rsidRPr="00A11130">
        <w:rPr>
          <w:lang w:val="en-US" w:eastAsia="de-DE"/>
        </w:rPr>
        <w:t>Relevance –</w:t>
      </w:r>
      <w:bookmarkEnd w:id="20"/>
      <w:r w:rsidRPr="00A11130">
        <w:rPr>
          <w:lang w:val="en-US" w:eastAsia="de-DE"/>
        </w:rPr>
        <w:t xml:space="preserve"> T</w:t>
      </w:r>
      <w:r w:rsidRPr="00A11130">
        <w:t>estbeds for e-Navigation solutions should ideally be linked to user needs and the objectives of e-Navigation.</w:t>
      </w:r>
    </w:p>
    <w:p w14:paraId="1B837C6E" w14:textId="77777777" w:rsidR="006C1C3B" w:rsidRPr="003907CA" w:rsidRDefault="00A11130" w:rsidP="00FF4B84">
      <w:pPr>
        <w:pStyle w:val="BodyText"/>
        <w:rPr>
          <w:lang w:val="en-US" w:eastAsia="de-DE"/>
        </w:rPr>
      </w:pPr>
      <w:r w:rsidRPr="003907CA">
        <w:rPr>
          <w:lang w:val="en-US" w:eastAsia="de-DE"/>
        </w:rPr>
        <w:t>In order to ensure that the testbed objectives are achieved, it is important to</w:t>
      </w:r>
      <w:r w:rsidR="00FF4B84">
        <w:rPr>
          <w:lang w:val="en-US" w:eastAsia="de-DE"/>
        </w:rPr>
        <w:t xml:space="preserve"> a</w:t>
      </w:r>
      <w:r w:rsidRPr="003907CA">
        <w:rPr>
          <w:lang w:val="en-US" w:eastAsia="de-DE"/>
        </w:rPr>
        <w:t>dopt a systems engineering approach</w:t>
      </w:r>
      <w:r w:rsidR="009633A9" w:rsidRPr="003907CA">
        <w:rPr>
          <w:lang w:val="en-US" w:eastAsia="de-DE"/>
        </w:rPr>
        <w:t>. This comprises</w:t>
      </w:r>
      <w:r w:rsidR="006C1C3B" w:rsidRPr="003907CA">
        <w:rPr>
          <w:lang w:val="en-US" w:eastAsia="de-DE"/>
        </w:rPr>
        <w:t>;</w:t>
      </w:r>
    </w:p>
    <w:p w14:paraId="1E49500B" w14:textId="77777777" w:rsidR="00A11130" w:rsidRPr="003907CA" w:rsidRDefault="00A11130" w:rsidP="00641A4B">
      <w:pPr>
        <w:pStyle w:val="BodyText"/>
        <w:numPr>
          <w:ilvl w:val="0"/>
          <w:numId w:val="38"/>
        </w:numPr>
        <w:rPr>
          <w:lang w:val="en-US" w:eastAsia="de-DE"/>
        </w:rPr>
      </w:pPr>
      <w:r w:rsidRPr="003907CA">
        <w:rPr>
          <w:lang w:val="en-US" w:eastAsia="de-DE"/>
        </w:rPr>
        <w:t>Stakeholder identification &amp; analysis</w:t>
      </w:r>
      <w:r w:rsidR="009446DB" w:rsidRPr="003907CA">
        <w:rPr>
          <w:lang w:val="en-US" w:eastAsia="de-DE"/>
        </w:rPr>
        <w:t xml:space="preserve"> for relevance and priority</w:t>
      </w:r>
    </w:p>
    <w:p w14:paraId="7D9085CB" w14:textId="77777777" w:rsidR="00A11130" w:rsidRDefault="009446DB" w:rsidP="00641A4B">
      <w:pPr>
        <w:pStyle w:val="BodyText"/>
        <w:numPr>
          <w:ilvl w:val="0"/>
          <w:numId w:val="38"/>
        </w:numPr>
        <w:rPr>
          <w:lang w:val="en-US" w:eastAsia="de-DE"/>
        </w:rPr>
      </w:pPr>
      <w:r w:rsidRPr="003907CA">
        <w:rPr>
          <w:lang w:val="en-US" w:eastAsia="de-DE"/>
        </w:rPr>
        <w:t>Identification &amp; analysis of stakeholders’ needs and r</w:t>
      </w:r>
      <w:r w:rsidR="00A11130" w:rsidRPr="003907CA">
        <w:rPr>
          <w:lang w:val="en-US" w:eastAsia="de-DE"/>
        </w:rPr>
        <w:t>equirement</w:t>
      </w:r>
      <w:r w:rsidRPr="003907CA">
        <w:rPr>
          <w:lang w:val="en-US" w:eastAsia="de-DE"/>
        </w:rPr>
        <w:t>s</w:t>
      </w:r>
      <w:r w:rsidR="00A11130" w:rsidRPr="003907CA">
        <w:rPr>
          <w:lang w:val="en-US" w:eastAsia="de-DE"/>
        </w:rPr>
        <w:t xml:space="preserve"> </w:t>
      </w:r>
    </w:p>
    <w:p w14:paraId="2C69A7BF" w14:textId="77777777" w:rsidR="003907CA" w:rsidRPr="003907CA" w:rsidRDefault="003907CA" w:rsidP="00641A4B">
      <w:pPr>
        <w:pStyle w:val="BodyText"/>
        <w:numPr>
          <w:ilvl w:val="0"/>
          <w:numId w:val="38"/>
        </w:numPr>
        <w:rPr>
          <w:lang w:val="en-US" w:eastAsia="de-DE"/>
        </w:rPr>
      </w:pPr>
      <w:r>
        <w:rPr>
          <w:lang w:val="en-US" w:eastAsia="de-DE"/>
        </w:rPr>
        <w:t>Describe the operational and technical functionalities in fulfillment of the stakeholders’ needs and requirements</w:t>
      </w:r>
    </w:p>
    <w:p w14:paraId="6C550C8C" w14:textId="77777777" w:rsidR="009446DB" w:rsidRPr="003907CA" w:rsidRDefault="009446DB" w:rsidP="00641A4B">
      <w:pPr>
        <w:pStyle w:val="BodyText"/>
        <w:numPr>
          <w:ilvl w:val="0"/>
          <w:numId w:val="38"/>
        </w:numPr>
        <w:rPr>
          <w:lang w:val="en-US" w:eastAsia="de-DE"/>
        </w:rPr>
      </w:pPr>
      <w:r w:rsidRPr="003907CA">
        <w:rPr>
          <w:lang w:val="en-US" w:eastAsia="de-DE"/>
        </w:rPr>
        <w:t xml:space="preserve">Verification </w:t>
      </w:r>
      <w:r w:rsidR="009633A9" w:rsidRPr="003907CA">
        <w:rPr>
          <w:lang w:val="en-US" w:eastAsia="de-DE"/>
        </w:rPr>
        <w:t xml:space="preserve">of the </w:t>
      </w:r>
      <w:r w:rsidRPr="003907CA">
        <w:rPr>
          <w:lang w:val="en-US" w:eastAsia="de-DE"/>
        </w:rPr>
        <w:t>solution</w:t>
      </w:r>
      <w:r w:rsidR="00DC75C6" w:rsidRPr="003907CA">
        <w:rPr>
          <w:lang w:val="en-US" w:eastAsia="de-DE"/>
        </w:rPr>
        <w:t xml:space="preserve"> against the technical </w:t>
      </w:r>
      <w:r w:rsidR="009633A9" w:rsidRPr="003907CA">
        <w:rPr>
          <w:lang w:val="en-US" w:eastAsia="de-DE"/>
        </w:rPr>
        <w:t>requirements</w:t>
      </w:r>
    </w:p>
    <w:p w14:paraId="15CF3F9D" w14:textId="77777777" w:rsidR="00A11130" w:rsidRPr="003907CA" w:rsidRDefault="00A11130" w:rsidP="00641A4B">
      <w:pPr>
        <w:pStyle w:val="BodyText"/>
        <w:numPr>
          <w:ilvl w:val="0"/>
          <w:numId w:val="38"/>
        </w:numPr>
        <w:rPr>
          <w:lang w:val="en-US" w:eastAsia="de-DE"/>
        </w:rPr>
      </w:pPr>
      <w:r w:rsidRPr="003907CA">
        <w:rPr>
          <w:lang w:val="en-US" w:eastAsia="de-DE"/>
        </w:rPr>
        <w:t xml:space="preserve">Validation </w:t>
      </w:r>
      <w:r w:rsidR="009446DB" w:rsidRPr="003907CA">
        <w:rPr>
          <w:lang w:val="en-US" w:eastAsia="de-DE"/>
        </w:rPr>
        <w:t>of the tested solution</w:t>
      </w:r>
      <w:r w:rsidRPr="003907CA">
        <w:rPr>
          <w:lang w:val="en-US" w:eastAsia="de-DE"/>
        </w:rPr>
        <w:t xml:space="preserve"> </w:t>
      </w:r>
      <w:r w:rsidR="00DC75C6" w:rsidRPr="003907CA">
        <w:rPr>
          <w:lang w:val="en-US" w:eastAsia="de-DE"/>
        </w:rPr>
        <w:t>against the set</w:t>
      </w:r>
      <w:r w:rsidR="009633A9" w:rsidRPr="003907CA">
        <w:rPr>
          <w:lang w:val="en-US" w:eastAsia="de-DE"/>
        </w:rPr>
        <w:t xml:space="preserve"> user</w:t>
      </w:r>
      <w:r w:rsidR="00DC75C6" w:rsidRPr="003907CA">
        <w:rPr>
          <w:lang w:val="en-US" w:eastAsia="de-DE"/>
        </w:rPr>
        <w:t xml:space="preserve"> requirements</w:t>
      </w:r>
      <w:r w:rsidR="009633A9" w:rsidRPr="003907CA">
        <w:rPr>
          <w:lang w:val="en-US" w:eastAsia="de-DE"/>
        </w:rPr>
        <w:t>, and against the concept of design</w:t>
      </w:r>
    </w:p>
    <w:p w14:paraId="4AC81B1D" w14:textId="77777777" w:rsidR="00494EBE" w:rsidRPr="00494EBE" w:rsidRDefault="00494EBE" w:rsidP="00494EBE">
      <w:pPr>
        <w:autoSpaceDE w:val="0"/>
        <w:autoSpaceDN w:val="0"/>
        <w:adjustRightInd w:val="0"/>
        <w:jc w:val="both"/>
      </w:pPr>
      <w:r w:rsidRPr="00494EBE">
        <w:t xml:space="preserve">Where possible, the solutions should address identified gaps in the </w:t>
      </w:r>
      <w:commentRangeStart w:id="21"/>
      <w:r w:rsidRPr="00494EBE">
        <w:t>e-Navigation gap analysis.</w:t>
      </w:r>
      <w:commentRangeEnd w:id="21"/>
      <w:r w:rsidR="00DE256A">
        <w:rPr>
          <w:rStyle w:val="CommentReference"/>
          <w:lang w:eastAsia="de-DE"/>
        </w:rPr>
        <w:commentReference w:id="21"/>
      </w:r>
    </w:p>
    <w:p w14:paraId="79C50066" w14:textId="77777777" w:rsidR="007D078C" w:rsidRPr="007D078C" w:rsidRDefault="007D078C" w:rsidP="007D078C">
      <w:pPr>
        <w:pStyle w:val="BodyText"/>
        <w:rPr>
          <w:lang w:eastAsia="de-DE"/>
        </w:rPr>
      </w:pPr>
    </w:p>
    <w:p w14:paraId="15AD333B" w14:textId="77777777" w:rsidR="007D078C" w:rsidRPr="007D078C" w:rsidRDefault="007D078C" w:rsidP="007D078C">
      <w:pPr>
        <w:pStyle w:val="BodyText"/>
        <w:rPr>
          <w:lang w:eastAsia="de-DE"/>
        </w:rPr>
      </w:pPr>
      <w:r w:rsidRPr="007D078C">
        <w:rPr>
          <w:lang w:eastAsia="de-DE"/>
        </w:rPr>
        <w:t xml:space="preserve">The owner of a testbed should consider applying the process of </w:t>
      </w:r>
      <w:commentRangeStart w:id="22"/>
      <w:r w:rsidRPr="007D078C">
        <w:rPr>
          <w:lang w:eastAsia="de-DE"/>
        </w:rPr>
        <w:t>continual improvement</w:t>
      </w:r>
      <w:r w:rsidRPr="007D078C">
        <w:rPr>
          <w:rStyle w:val="FootnoteReference"/>
          <w:lang w:eastAsia="de-DE"/>
        </w:rPr>
        <w:footnoteReference w:id="1"/>
      </w:r>
      <w:r w:rsidRPr="007D078C">
        <w:rPr>
          <w:lang w:eastAsia="de-DE"/>
        </w:rPr>
        <w:t xml:space="preserve"> </w:t>
      </w:r>
      <w:commentRangeEnd w:id="22"/>
      <w:r w:rsidRPr="007D078C">
        <w:rPr>
          <w:rStyle w:val="CommentReference"/>
          <w:lang w:eastAsia="de-DE"/>
        </w:rPr>
        <w:commentReference w:id="22"/>
      </w:r>
      <w:r w:rsidRPr="007D078C">
        <w:rPr>
          <w:lang w:eastAsia="de-DE"/>
        </w:rPr>
        <w:t xml:space="preserve">on their testbed for further testbed activities. </w:t>
      </w:r>
    </w:p>
    <w:p w14:paraId="309320BF" w14:textId="77777777" w:rsidR="001C5138" w:rsidRDefault="001C5138" w:rsidP="001C5138">
      <w:pPr>
        <w:pStyle w:val="BodyText"/>
        <w:rPr>
          <w:lang w:eastAsia="de-DE"/>
        </w:rPr>
      </w:pPr>
      <w:r>
        <w:t>Harmonis</w:t>
      </w:r>
      <w:r w:rsidRPr="00226BCE">
        <w:t xml:space="preserve">ation </w:t>
      </w:r>
      <w:r>
        <w:t xml:space="preserve">of the reporting of results from </w:t>
      </w:r>
      <w:r w:rsidRPr="00226BCE">
        <w:t>testbeds wi</w:t>
      </w:r>
      <w:r>
        <w:t xml:space="preserve">ll allow </w:t>
      </w:r>
      <w:r w:rsidRPr="00226BCE">
        <w:t xml:space="preserve">the </w:t>
      </w:r>
      <w:r>
        <w:t xml:space="preserve">results of </w:t>
      </w:r>
      <w:r w:rsidRPr="00226BCE">
        <w:t>e-Navigation solutions being tested</w:t>
      </w:r>
      <w:r>
        <w:t xml:space="preserve"> to be shared and compared effectively. </w:t>
      </w:r>
      <w:r>
        <w:rPr>
          <w:lang w:eastAsia="de-DE"/>
        </w:rPr>
        <w:t>Harmonisation also allows future meta-analyses</w:t>
      </w:r>
      <w:r>
        <w:rPr>
          <w:rStyle w:val="FootnoteReference"/>
          <w:lang w:eastAsia="de-DE"/>
        </w:rPr>
        <w:footnoteReference w:id="2"/>
      </w:r>
      <w:r>
        <w:rPr>
          <w:lang w:eastAsia="de-DE"/>
        </w:rPr>
        <w:t xml:space="preserve"> of specific aspects.  Different organisations can recreate trials both to verify results and refine various factors within the trials, in order to further develop the concepts being trialled.</w:t>
      </w:r>
    </w:p>
    <w:p w14:paraId="175C0FB6" w14:textId="77777777" w:rsidR="00294381" w:rsidRDefault="00294381" w:rsidP="00AD34EF">
      <w:pPr>
        <w:pStyle w:val="Heading2"/>
        <w:rPr>
          <w:lang w:eastAsia="de-DE"/>
        </w:rPr>
      </w:pPr>
      <w:bookmarkStart w:id="23" w:name="_Toc433847899"/>
      <w:bookmarkStart w:id="24" w:name="_Toc417565577"/>
      <w:r>
        <w:t>Considerations when planning a</w:t>
      </w:r>
      <w:r w:rsidR="00CA5FD1">
        <w:t>n</w:t>
      </w:r>
      <w:r>
        <w:t xml:space="preserve"> e-navigation testbed</w:t>
      </w:r>
      <w:bookmarkEnd w:id="23"/>
    </w:p>
    <w:p w14:paraId="41D3882B" w14:textId="77777777" w:rsidR="00AD34EF" w:rsidRDefault="00AD34EF" w:rsidP="00294381">
      <w:pPr>
        <w:pStyle w:val="BodyText"/>
        <w:rPr>
          <w:lang w:eastAsia="de-DE"/>
        </w:rPr>
      </w:pPr>
      <w:r w:rsidRPr="001F3E12">
        <w:rPr>
          <w:lang w:eastAsia="de-DE"/>
        </w:rPr>
        <w:t>It is advisable that the following considerations are taken into account when planning testbeds as it will assist in the harmonised reporting of testbed results.</w:t>
      </w:r>
    </w:p>
    <w:p w14:paraId="6B1BA54C" w14:textId="77777777" w:rsidR="00AD34EF" w:rsidRDefault="00AD34EF" w:rsidP="00AD34EF">
      <w:pPr>
        <w:pStyle w:val="BodyText"/>
        <w:rPr>
          <w:lang w:eastAsia="de-DE"/>
        </w:rPr>
      </w:pPr>
      <w:r>
        <w:rPr>
          <w:lang w:eastAsia="de-DE"/>
        </w:rPr>
        <w:t>When planning testbeds, the e-N</w:t>
      </w:r>
      <w:r w:rsidRPr="0088277B">
        <w:rPr>
          <w:lang w:eastAsia="de-DE"/>
        </w:rPr>
        <w:t>avigati</w:t>
      </w:r>
      <w:r>
        <w:rPr>
          <w:lang w:eastAsia="de-DE"/>
        </w:rPr>
        <w:t>on solutions selected should</w:t>
      </w:r>
      <w:ins w:id="25" w:author="Alan Grant" w:date="2016-01-22T15:09:00Z">
        <w:r w:rsidR="00887114">
          <w:rPr>
            <w:lang w:eastAsia="de-DE"/>
          </w:rPr>
          <w:t>,</w:t>
        </w:r>
      </w:ins>
      <w:r>
        <w:rPr>
          <w:lang w:eastAsia="de-DE"/>
        </w:rPr>
        <w:t xml:space="preserve"> ideally</w:t>
      </w:r>
      <w:ins w:id="26" w:author="Alan Grant" w:date="2016-01-22T15:09:00Z">
        <w:r w:rsidR="00887114">
          <w:rPr>
            <w:lang w:eastAsia="de-DE"/>
          </w:rPr>
          <w:t>,</w:t>
        </w:r>
      </w:ins>
      <w:r>
        <w:rPr>
          <w:lang w:eastAsia="de-DE"/>
        </w:rPr>
        <w:t xml:space="preserve"> be linked to </w:t>
      </w:r>
      <w:r w:rsidRPr="0088277B">
        <w:rPr>
          <w:lang w:eastAsia="de-DE"/>
        </w:rPr>
        <w:t xml:space="preserve">user </w:t>
      </w:r>
      <w:r>
        <w:rPr>
          <w:lang w:eastAsia="de-DE"/>
        </w:rPr>
        <w:t>needs</w:t>
      </w:r>
      <w:r w:rsidRPr="0088277B">
        <w:rPr>
          <w:lang w:eastAsia="de-DE"/>
        </w:rPr>
        <w:t xml:space="preserve"> and the objectives of e-</w:t>
      </w:r>
      <w:r>
        <w:rPr>
          <w:lang w:eastAsia="de-DE"/>
        </w:rPr>
        <w:t>N</w:t>
      </w:r>
      <w:r w:rsidRPr="0088277B">
        <w:rPr>
          <w:lang w:eastAsia="de-DE"/>
        </w:rPr>
        <w:t xml:space="preserve">avigation. </w:t>
      </w:r>
      <w:r>
        <w:rPr>
          <w:lang w:eastAsia="de-DE"/>
        </w:rPr>
        <w:t xml:space="preserve"> </w:t>
      </w:r>
      <w:r w:rsidRPr="0088277B">
        <w:rPr>
          <w:lang w:eastAsia="de-DE"/>
        </w:rPr>
        <w:t xml:space="preserve">Where possible, the </w:t>
      </w:r>
      <w:r>
        <w:rPr>
          <w:lang w:eastAsia="de-DE"/>
        </w:rPr>
        <w:t>solutions</w:t>
      </w:r>
      <w:r w:rsidRPr="0088277B">
        <w:rPr>
          <w:lang w:eastAsia="de-DE"/>
        </w:rPr>
        <w:t xml:space="preserve"> should address identified gaps in the </w:t>
      </w:r>
      <w:r>
        <w:rPr>
          <w:lang w:eastAsia="de-DE"/>
        </w:rPr>
        <w:t>e-Navigation gap analysis.</w:t>
      </w:r>
    </w:p>
    <w:p w14:paraId="1EA13FFC" w14:textId="77777777" w:rsidR="00AD34EF" w:rsidRDefault="00AD34EF" w:rsidP="00AD34EF">
      <w:pPr>
        <w:pStyle w:val="BodyText"/>
        <w:rPr>
          <w:lang w:eastAsia="de-DE"/>
        </w:rPr>
      </w:pPr>
      <w:r w:rsidRPr="0088277B">
        <w:rPr>
          <w:lang w:eastAsia="de-DE"/>
        </w:rPr>
        <w:t xml:space="preserve">It is </w:t>
      </w:r>
      <w:r>
        <w:rPr>
          <w:lang w:eastAsia="de-DE"/>
        </w:rPr>
        <w:t>recommended</w:t>
      </w:r>
      <w:r w:rsidRPr="0088277B">
        <w:rPr>
          <w:lang w:eastAsia="de-DE"/>
        </w:rPr>
        <w:t xml:space="preserve"> that test</w:t>
      </w:r>
      <w:r>
        <w:rPr>
          <w:lang w:eastAsia="de-DE"/>
        </w:rPr>
        <w:t xml:space="preserve">beds </w:t>
      </w:r>
      <w:r w:rsidRPr="0088277B">
        <w:rPr>
          <w:lang w:eastAsia="de-DE"/>
        </w:rPr>
        <w:t xml:space="preserve">take into account a structured, transparent, objective and repeatable methodology. </w:t>
      </w:r>
      <w:r>
        <w:rPr>
          <w:lang w:eastAsia="de-DE"/>
        </w:rPr>
        <w:t xml:space="preserve"> </w:t>
      </w:r>
      <w:r w:rsidRPr="0088277B">
        <w:rPr>
          <w:lang w:eastAsia="de-DE"/>
        </w:rPr>
        <w:t xml:space="preserve">Where the output is in the form of software tools, these should </w:t>
      </w:r>
      <w:r>
        <w:rPr>
          <w:lang w:eastAsia="de-DE"/>
        </w:rPr>
        <w:t xml:space="preserve">ideally </w:t>
      </w:r>
      <w:r w:rsidRPr="0088277B">
        <w:rPr>
          <w:lang w:eastAsia="de-DE"/>
        </w:rPr>
        <w:t xml:space="preserve">be </w:t>
      </w:r>
      <w:r>
        <w:rPr>
          <w:lang w:eastAsia="de-DE"/>
        </w:rPr>
        <w:t xml:space="preserve">open-source, </w:t>
      </w:r>
      <w:r w:rsidRPr="0088277B">
        <w:rPr>
          <w:lang w:eastAsia="de-DE"/>
        </w:rPr>
        <w:t xml:space="preserve">with arrangements in place for collaboration, </w:t>
      </w:r>
      <w:r>
        <w:rPr>
          <w:lang w:eastAsia="de-DE"/>
        </w:rPr>
        <w:t xml:space="preserve">incorporating </w:t>
      </w:r>
      <w:r w:rsidRPr="0088277B">
        <w:rPr>
          <w:lang w:eastAsia="de-DE"/>
        </w:rPr>
        <w:t xml:space="preserve">user feedback and </w:t>
      </w:r>
      <w:r>
        <w:rPr>
          <w:lang w:eastAsia="de-DE"/>
        </w:rPr>
        <w:t xml:space="preserve">identified </w:t>
      </w:r>
      <w:r w:rsidRPr="0088277B">
        <w:rPr>
          <w:lang w:eastAsia="de-DE"/>
        </w:rPr>
        <w:t>improvement</w:t>
      </w:r>
      <w:r>
        <w:rPr>
          <w:lang w:eastAsia="de-DE"/>
        </w:rPr>
        <w:t>s</w:t>
      </w:r>
      <w:r w:rsidRPr="0088277B">
        <w:rPr>
          <w:lang w:eastAsia="de-DE"/>
        </w:rPr>
        <w:t xml:space="preserve">. </w:t>
      </w:r>
      <w:r>
        <w:rPr>
          <w:lang w:eastAsia="de-DE"/>
        </w:rPr>
        <w:t xml:space="preserve"> Considerations include:</w:t>
      </w:r>
    </w:p>
    <w:p w14:paraId="2B206543" w14:textId="77777777" w:rsidR="00AD34EF" w:rsidRPr="0088277B" w:rsidRDefault="00AD34EF" w:rsidP="00EC3557">
      <w:pPr>
        <w:pStyle w:val="ListParagraph"/>
        <w:numPr>
          <w:ilvl w:val="0"/>
          <w:numId w:val="41"/>
        </w:numPr>
        <w:rPr>
          <w:lang w:eastAsia="de-DE"/>
        </w:rPr>
      </w:pPr>
      <w:r w:rsidRPr="00EC3557">
        <w:t>Architecture</w:t>
      </w:r>
    </w:p>
    <w:p w14:paraId="14D99675" w14:textId="77777777" w:rsidR="00AD34EF" w:rsidRDefault="00AD34EF" w:rsidP="00AD34EF">
      <w:pPr>
        <w:ind w:left="360"/>
        <w:jc w:val="both"/>
      </w:pPr>
      <w:r>
        <w:t>It is advisable that, w</w:t>
      </w:r>
      <w:r w:rsidRPr="00DC59C0">
        <w:t xml:space="preserve">ithout </w:t>
      </w:r>
      <w:r>
        <w:t xml:space="preserve">restricting </w:t>
      </w:r>
      <w:r w:rsidRPr="00DC59C0">
        <w:t>innovation</w:t>
      </w:r>
      <w:r>
        <w:t>, tes</w:t>
      </w:r>
      <w:r w:rsidRPr="00DC59C0">
        <w:t>tbeds align</w:t>
      </w:r>
      <w:r>
        <w:t xml:space="preserve"> </w:t>
      </w:r>
      <w:r w:rsidRPr="00DC59C0">
        <w:t xml:space="preserve">with </w:t>
      </w:r>
      <w:r>
        <w:t xml:space="preserve">the </w:t>
      </w:r>
      <w:r w:rsidRPr="00DC59C0">
        <w:t>IMO e-</w:t>
      </w:r>
      <w:r>
        <w:t>n</w:t>
      </w:r>
      <w:r w:rsidRPr="00DC59C0">
        <w:t xml:space="preserve">avigation architecture </w:t>
      </w:r>
      <w:r>
        <w:t xml:space="preserve">and </w:t>
      </w:r>
      <w:r w:rsidRPr="00DC59C0">
        <w:t xml:space="preserve">the technical </w:t>
      </w:r>
      <w:r>
        <w:t>/</w:t>
      </w:r>
      <w:r w:rsidRPr="00DC59C0">
        <w:t xml:space="preserve"> operational services in the Maritime Service Portfolio.</w:t>
      </w:r>
      <w:r>
        <w:t xml:space="preserve"> </w:t>
      </w:r>
    </w:p>
    <w:p w14:paraId="7A6DB52E" w14:textId="77777777" w:rsidR="00EC3557" w:rsidRPr="00DC59C0" w:rsidRDefault="00EC3557" w:rsidP="00EC3557">
      <w:pPr>
        <w:jc w:val="both"/>
      </w:pPr>
    </w:p>
    <w:p w14:paraId="5DCCAC21" w14:textId="77777777" w:rsidR="00AD34EF" w:rsidRPr="00D611C9" w:rsidRDefault="00AD34EF" w:rsidP="00EC3557">
      <w:pPr>
        <w:pStyle w:val="ListParagraph"/>
        <w:numPr>
          <w:ilvl w:val="0"/>
          <w:numId w:val="41"/>
        </w:numPr>
        <w:rPr>
          <w:lang w:eastAsia="de-DE"/>
        </w:rPr>
      </w:pPr>
      <w:r w:rsidRPr="00D611C9">
        <w:rPr>
          <w:lang w:eastAsia="de-DE"/>
        </w:rPr>
        <w:t>User and stakeholder involvement</w:t>
      </w:r>
    </w:p>
    <w:p w14:paraId="0FF46919" w14:textId="77777777" w:rsidR="00AD34EF" w:rsidRDefault="00AD34EF" w:rsidP="00AD34EF">
      <w:pPr>
        <w:ind w:left="360"/>
        <w:jc w:val="both"/>
      </w:pPr>
      <w:r w:rsidRPr="001F3E12">
        <w:t>Testbeds</w:t>
      </w:r>
      <w:r w:rsidRPr="00DC59C0">
        <w:t xml:space="preserve"> </w:t>
      </w:r>
      <w:r>
        <w:t xml:space="preserve">should ideally </w:t>
      </w:r>
      <w:r w:rsidRPr="00DC59C0">
        <w:t xml:space="preserve">involve users and stakeholders at every stage - from planning to implementation and assessment of results. </w:t>
      </w:r>
    </w:p>
    <w:p w14:paraId="2E70A845" w14:textId="77777777" w:rsidR="00AD34EF" w:rsidRPr="00D611C9" w:rsidRDefault="00AD34EF" w:rsidP="00EC3557">
      <w:pPr>
        <w:pStyle w:val="ListParagraph"/>
        <w:numPr>
          <w:ilvl w:val="0"/>
          <w:numId w:val="41"/>
        </w:numPr>
        <w:rPr>
          <w:lang w:eastAsia="de-DE"/>
        </w:rPr>
      </w:pPr>
      <w:r>
        <w:rPr>
          <w:lang w:eastAsia="de-DE"/>
        </w:rPr>
        <w:lastRenderedPageBreak/>
        <w:t>Human-</w:t>
      </w:r>
      <w:r>
        <w:t>centred</w:t>
      </w:r>
      <w:r>
        <w:rPr>
          <w:lang w:eastAsia="de-DE"/>
        </w:rPr>
        <w:t xml:space="preserve"> design and quality assurance principles </w:t>
      </w:r>
    </w:p>
    <w:p w14:paraId="32F41DC8" w14:textId="77777777" w:rsidR="00AD34EF" w:rsidRDefault="00AD34EF" w:rsidP="00AD34EF">
      <w:pPr>
        <w:ind w:left="360"/>
        <w:jc w:val="both"/>
        <w:rPr>
          <w:ins w:id="27" w:author="Alan Grant" w:date="2016-01-22T15:11:00Z"/>
          <w:lang w:eastAsia="de-DE"/>
        </w:rPr>
      </w:pPr>
      <w:r>
        <w:rPr>
          <w:lang w:eastAsia="de-DE"/>
        </w:rPr>
        <w:t>Human-centred design and quality assurance principles</w:t>
      </w:r>
      <w:r w:rsidRPr="00500772">
        <w:t xml:space="preserve"> </w:t>
      </w:r>
      <w:r>
        <w:t>should be taken into account during the development of e-Navigation solutions</w:t>
      </w:r>
      <w:r>
        <w:rPr>
          <w:lang w:eastAsia="de-DE"/>
        </w:rPr>
        <w:t xml:space="preserve">. </w:t>
      </w:r>
    </w:p>
    <w:p w14:paraId="5A275CC5" w14:textId="77777777" w:rsidR="00887114" w:rsidRDefault="00887114" w:rsidP="00AD34EF">
      <w:pPr>
        <w:ind w:left="360"/>
        <w:jc w:val="both"/>
      </w:pPr>
    </w:p>
    <w:p w14:paraId="331EC69C" w14:textId="77777777" w:rsidR="00AD34EF" w:rsidRPr="0088277B" w:rsidRDefault="00AD34EF" w:rsidP="00EC3557">
      <w:pPr>
        <w:pStyle w:val="ListParagraph"/>
        <w:numPr>
          <w:ilvl w:val="0"/>
          <w:numId w:val="41"/>
        </w:numPr>
        <w:rPr>
          <w:lang w:eastAsia="de-DE"/>
        </w:rPr>
      </w:pPr>
      <w:r w:rsidRPr="0088277B">
        <w:rPr>
          <w:lang w:eastAsia="de-DE"/>
        </w:rPr>
        <w:t xml:space="preserve">Data </w:t>
      </w:r>
      <w:r>
        <w:t>structures</w:t>
      </w:r>
    </w:p>
    <w:p w14:paraId="3EB62EBB" w14:textId="77777777" w:rsidR="00AD34EF" w:rsidRPr="00B5027B" w:rsidRDefault="00AD34EF" w:rsidP="00294381">
      <w:pPr>
        <w:pStyle w:val="BodyText"/>
        <w:ind w:left="360"/>
        <w:rPr>
          <w:lang w:eastAsia="de-DE"/>
        </w:rPr>
      </w:pPr>
      <w:r w:rsidRPr="00B5027B">
        <w:rPr>
          <w:lang w:eastAsia="de-DE"/>
        </w:rPr>
        <w:t>The Common Maritime Data Structure (CMDS) agreed by IMO is the IHO S-100 Geosp</w:t>
      </w:r>
      <w:r>
        <w:rPr>
          <w:lang w:eastAsia="de-DE"/>
        </w:rPr>
        <w:t>atial Information (GI) Registry</w:t>
      </w:r>
      <w:r w:rsidRPr="00B5027B">
        <w:rPr>
          <w:lang w:eastAsia="de-DE"/>
        </w:rPr>
        <w:t xml:space="preserve">. </w:t>
      </w:r>
      <w:r>
        <w:rPr>
          <w:lang w:eastAsia="de-DE"/>
        </w:rPr>
        <w:t xml:space="preserve"> </w:t>
      </w:r>
      <w:del w:id="28" w:author="Alan Grant" w:date="2016-01-22T15:11:00Z">
        <w:r w:rsidRPr="00B5027B" w:rsidDel="00887114">
          <w:rPr>
            <w:lang w:eastAsia="de-DE"/>
          </w:rPr>
          <w:delText xml:space="preserve">Testbeds should </w:delText>
        </w:r>
      </w:del>
      <w:ins w:id="29" w:author="Alan Grant" w:date="2016-01-22T15:11:00Z">
        <w:r w:rsidR="00887114">
          <w:rPr>
            <w:lang w:eastAsia="de-DE"/>
          </w:rPr>
          <w:t>T</w:t>
        </w:r>
      </w:ins>
      <w:del w:id="30" w:author="Alan Grant" w:date="2016-01-22T15:11:00Z">
        <w:r w:rsidRPr="00B5027B" w:rsidDel="00887114">
          <w:rPr>
            <w:lang w:eastAsia="de-DE"/>
          </w:rPr>
          <w:delText>t</w:delText>
        </w:r>
      </w:del>
      <w:r w:rsidRPr="00B5027B">
        <w:rPr>
          <w:lang w:eastAsia="de-DE"/>
        </w:rPr>
        <w:t>herefore</w:t>
      </w:r>
      <w:ins w:id="31" w:author="Alan Grant" w:date="2016-01-22T15:11:00Z">
        <w:r w:rsidR="00887114">
          <w:rPr>
            <w:lang w:eastAsia="de-DE"/>
          </w:rPr>
          <w:t xml:space="preserve"> it is</w:t>
        </w:r>
      </w:ins>
      <w:r w:rsidRPr="00B5027B">
        <w:rPr>
          <w:lang w:eastAsia="de-DE"/>
        </w:rPr>
        <w:t xml:space="preserve"> preferabl</w:t>
      </w:r>
      <w:ins w:id="32" w:author="Alan Grant" w:date="2016-01-22T15:11:00Z">
        <w:r w:rsidR="00887114">
          <w:rPr>
            <w:lang w:eastAsia="de-DE"/>
          </w:rPr>
          <w:t>e</w:t>
        </w:r>
      </w:ins>
      <w:del w:id="33" w:author="Alan Grant" w:date="2016-01-22T15:11:00Z">
        <w:r w:rsidRPr="00B5027B" w:rsidDel="00887114">
          <w:rPr>
            <w:lang w:eastAsia="de-DE"/>
          </w:rPr>
          <w:delText>y</w:delText>
        </w:r>
      </w:del>
      <w:ins w:id="34" w:author="Alan Grant" w:date="2016-01-22T15:11:00Z">
        <w:r w:rsidR="00887114">
          <w:rPr>
            <w:lang w:eastAsia="de-DE"/>
          </w:rPr>
          <w:t xml:space="preserve"> for</w:t>
        </w:r>
      </w:ins>
      <w:r w:rsidRPr="00B5027B">
        <w:rPr>
          <w:lang w:eastAsia="de-DE"/>
        </w:rPr>
        <w:t xml:space="preserve"> </w:t>
      </w:r>
      <w:ins w:id="35" w:author="Alan Grant" w:date="2016-01-22T15:11:00Z">
        <w:r w:rsidR="00887114" w:rsidRPr="00B5027B">
          <w:rPr>
            <w:lang w:eastAsia="de-DE"/>
          </w:rPr>
          <w:t xml:space="preserve">Testbeds </w:t>
        </w:r>
      </w:ins>
      <w:ins w:id="36" w:author="Alan Grant" w:date="2016-01-22T15:12:00Z">
        <w:r w:rsidR="00887114">
          <w:rPr>
            <w:lang w:eastAsia="de-DE"/>
          </w:rPr>
          <w:t xml:space="preserve">to </w:t>
        </w:r>
      </w:ins>
      <w:r w:rsidRPr="00B5027B">
        <w:rPr>
          <w:lang w:eastAsia="de-DE"/>
        </w:rPr>
        <w:t>use the IHO S-100 framework for data modelling and exchange</w:t>
      </w:r>
      <w:ins w:id="37" w:author="Alan Grant" w:date="2016-01-22T15:12:00Z">
        <w:r w:rsidR="00887114">
          <w:rPr>
            <w:lang w:eastAsia="de-DE"/>
          </w:rPr>
          <w:t>; however</w:t>
        </w:r>
      </w:ins>
      <w:del w:id="38" w:author="Alan Grant" w:date="2016-01-22T15:12:00Z">
        <w:r w:rsidRPr="00B5027B" w:rsidDel="00887114">
          <w:rPr>
            <w:lang w:eastAsia="de-DE"/>
          </w:rPr>
          <w:delText xml:space="preserve">. </w:delText>
        </w:r>
        <w:r w:rsidDel="00887114">
          <w:rPr>
            <w:lang w:eastAsia="de-DE"/>
          </w:rPr>
          <w:delText xml:space="preserve"> </w:delText>
        </w:r>
        <w:r w:rsidRPr="00B5027B" w:rsidDel="00887114">
          <w:rPr>
            <w:lang w:eastAsia="de-DE"/>
          </w:rPr>
          <w:delText>O</w:delText>
        </w:r>
      </w:del>
      <w:ins w:id="39" w:author="Alan Grant" w:date="2016-01-22T15:12:00Z">
        <w:r w:rsidR="00887114">
          <w:rPr>
            <w:lang w:eastAsia="de-DE"/>
          </w:rPr>
          <w:t xml:space="preserve"> o</w:t>
        </w:r>
      </w:ins>
      <w:r w:rsidRPr="00B5027B">
        <w:rPr>
          <w:lang w:eastAsia="de-DE"/>
        </w:rPr>
        <w:t>ther data model frameworks may be used</w:t>
      </w:r>
      <w:del w:id="40" w:author="Alan Grant" w:date="2016-01-22T15:12:00Z">
        <w:r w:rsidRPr="00B5027B" w:rsidDel="00887114">
          <w:rPr>
            <w:lang w:eastAsia="de-DE"/>
          </w:rPr>
          <w:delText xml:space="preserve"> for testbeds</w:delText>
        </w:r>
      </w:del>
      <w:r w:rsidRPr="00B5027B">
        <w:rPr>
          <w:lang w:eastAsia="de-DE"/>
        </w:rPr>
        <w:t xml:space="preserve">. </w:t>
      </w:r>
      <w:del w:id="41" w:author="Alan Grant" w:date="2016-01-22T15:13:00Z">
        <w:r w:rsidRPr="00B5027B" w:rsidDel="00887114">
          <w:rPr>
            <w:lang w:eastAsia="de-DE"/>
          </w:rPr>
          <w:delText>However</w:delText>
        </w:r>
      </w:del>
      <w:ins w:id="42" w:author="Alan Grant" w:date="2016-01-22T15:13:00Z">
        <w:r w:rsidR="00887114">
          <w:rPr>
            <w:lang w:eastAsia="de-DE"/>
          </w:rPr>
          <w:t>in which case</w:t>
        </w:r>
      </w:ins>
      <w:r w:rsidRPr="00B5027B">
        <w:rPr>
          <w:lang w:eastAsia="de-DE"/>
        </w:rPr>
        <w:t xml:space="preserve">, </w:t>
      </w:r>
      <w:r>
        <w:rPr>
          <w:lang w:eastAsia="de-DE"/>
        </w:rPr>
        <w:t xml:space="preserve">it is advisable that, for results to be of value to the development of e-Navigation, </w:t>
      </w:r>
      <w:r w:rsidRPr="00B5027B">
        <w:rPr>
          <w:lang w:eastAsia="de-DE"/>
        </w:rPr>
        <w:t xml:space="preserve">steps </w:t>
      </w:r>
      <w:r>
        <w:rPr>
          <w:lang w:eastAsia="de-DE"/>
        </w:rPr>
        <w:t>should be</w:t>
      </w:r>
      <w:r w:rsidRPr="00B5027B">
        <w:rPr>
          <w:lang w:eastAsia="de-DE"/>
        </w:rPr>
        <w:t xml:space="preserve"> taken </w:t>
      </w:r>
      <w:r>
        <w:rPr>
          <w:lang w:eastAsia="de-DE"/>
        </w:rPr>
        <w:t>to incorporate</w:t>
      </w:r>
      <w:r w:rsidRPr="00B5027B">
        <w:rPr>
          <w:lang w:eastAsia="de-DE"/>
        </w:rPr>
        <w:t xml:space="preserve"> solutions into the IHO S-100 framework.</w:t>
      </w:r>
    </w:p>
    <w:p w14:paraId="6E2B9086" w14:textId="77777777" w:rsidR="00AD34EF" w:rsidRPr="0088277B" w:rsidRDefault="00AD34EF" w:rsidP="00EC3557">
      <w:pPr>
        <w:pStyle w:val="ListParagraph"/>
        <w:numPr>
          <w:ilvl w:val="0"/>
          <w:numId w:val="41"/>
        </w:numPr>
        <w:rPr>
          <w:lang w:eastAsia="de-DE"/>
        </w:rPr>
      </w:pPr>
      <w:r w:rsidRPr="0088277B">
        <w:t>Reference</w:t>
      </w:r>
      <w:r w:rsidRPr="0088277B">
        <w:rPr>
          <w:lang w:eastAsia="de-DE"/>
        </w:rPr>
        <w:t xml:space="preserve"> to the IMO </w:t>
      </w:r>
      <w:r>
        <w:rPr>
          <w:lang w:eastAsia="de-DE"/>
        </w:rPr>
        <w:t>e-navigation documentation</w:t>
      </w:r>
    </w:p>
    <w:p w14:paraId="185467A8" w14:textId="77777777" w:rsidR="00AD34EF" w:rsidRDefault="00AD34EF" w:rsidP="00294381">
      <w:pPr>
        <w:pStyle w:val="BodyText"/>
        <w:ind w:left="360"/>
        <w:rPr>
          <w:lang w:eastAsia="de-DE"/>
        </w:rPr>
      </w:pPr>
      <w:r>
        <w:rPr>
          <w:lang w:eastAsia="de-DE"/>
        </w:rPr>
        <w:t xml:space="preserve">It is advisable that </w:t>
      </w:r>
      <w:r w:rsidRPr="0088277B">
        <w:rPr>
          <w:lang w:eastAsia="de-DE"/>
        </w:rPr>
        <w:t>testbed</w:t>
      </w:r>
      <w:r>
        <w:rPr>
          <w:lang w:eastAsia="de-DE"/>
        </w:rPr>
        <w:t>s highlight links to user needs,</w:t>
      </w:r>
      <w:r w:rsidRPr="0088277B">
        <w:rPr>
          <w:lang w:eastAsia="de-DE"/>
        </w:rPr>
        <w:t xml:space="preserve"> gap analysis and solutions</w:t>
      </w:r>
      <w:r>
        <w:rPr>
          <w:lang w:eastAsia="de-DE"/>
        </w:rPr>
        <w:t xml:space="preserve"> identified and documented by</w:t>
      </w:r>
      <w:r w:rsidRPr="0088277B">
        <w:rPr>
          <w:lang w:eastAsia="de-DE"/>
        </w:rPr>
        <w:t xml:space="preserve"> </w:t>
      </w:r>
      <w:r>
        <w:rPr>
          <w:lang w:eastAsia="de-DE"/>
        </w:rPr>
        <w:t>IMO</w:t>
      </w:r>
      <w:ins w:id="43" w:author="Alan Grant" w:date="2016-01-22T15:14:00Z">
        <w:r w:rsidR="00887114">
          <w:rPr>
            <w:lang w:eastAsia="de-DE"/>
          </w:rPr>
          <w:t>, where possible</w:t>
        </w:r>
      </w:ins>
      <w:r>
        <w:rPr>
          <w:lang w:eastAsia="de-DE"/>
        </w:rPr>
        <w:t>.</w:t>
      </w:r>
    </w:p>
    <w:p w14:paraId="79195EFC" w14:textId="77777777" w:rsidR="00AD34EF" w:rsidRPr="0088277B" w:rsidRDefault="00AD34EF" w:rsidP="00EC3557">
      <w:pPr>
        <w:pStyle w:val="ListParagraph"/>
        <w:numPr>
          <w:ilvl w:val="0"/>
          <w:numId w:val="41"/>
        </w:numPr>
        <w:rPr>
          <w:lang w:eastAsia="de-DE"/>
        </w:rPr>
      </w:pPr>
      <w:r>
        <w:t>Sharing</w:t>
      </w:r>
      <w:r>
        <w:rPr>
          <w:lang w:eastAsia="de-DE"/>
        </w:rPr>
        <w:t xml:space="preserve"> of information</w:t>
      </w:r>
    </w:p>
    <w:p w14:paraId="5D5DEA46" w14:textId="77777777" w:rsidR="00AD34EF" w:rsidRDefault="00AD34EF" w:rsidP="00294381">
      <w:pPr>
        <w:pStyle w:val="BodyText"/>
        <w:ind w:left="360"/>
        <w:rPr>
          <w:lang w:eastAsia="de-DE"/>
        </w:rPr>
      </w:pPr>
      <w:r w:rsidRPr="0088277B">
        <w:rPr>
          <w:lang w:eastAsia="de-DE"/>
        </w:rPr>
        <w:t>Information on testbed</w:t>
      </w:r>
      <w:r>
        <w:rPr>
          <w:lang w:eastAsia="de-DE"/>
        </w:rPr>
        <w:t xml:space="preserve">s </w:t>
      </w:r>
      <w:r w:rsidRPr="0088277B">
        <w:rPr>
          <w:lang w:eastAsia="de-DE"/>
        </w:rPr>
        <w:t>should</w:t>
      </w:r>
      <w:r>
        <w:rPr>
          <w:lang w:eastAsia="de-DE"/>
        </w:rPr>
        <w:t xml:space="preserve"> </w:t>
      </w:r>
      <w:r w:rsidRPr="0088277B">
        <w:rPr>
          <w:lang w:eastAsia="de-DE"/>
        </w:rPr>
        <w:t xml:space="preserve">be provided on websites </w:t>
      </w:r>
      <w:r>
        <w:rPr>
          <w:lang w:eastAsia="de-DE"/>
        </w:rPr>
        <w:t>for the benefit of the maritime community.</w:t>
      </w:r>
      <w:r w:rsidRPr="0088277B">
        <w:rPr>
          <w:lang w:eastAsia="de-DE"/>
        </w:rPr>
        <w:t xml:space="preserve"> </w:t>
      </w:r>
      <w:r>
        <w:rPr>
          <w:lang w:eastAsia="de-DE"/>
        </w:rPr>
        <w:t xml:space="preserve"> If possible, </w:t>
      </w:r>
      <w:r w:rsidRPr="0088277B">
        <w:rPr>
          <w:lang w:eastAsia="de-DE"/>
        </w:rPr>
        <w:t xml:space="preserve">information should </w:t>
      </w:r>
      <w:r>
        <w:rPr>
          <w:lang w:eastAsia="de-DE"/>
        </w:rPr>
        <w:t xml:space="preserve">also </w:t>
      </w:r>
      <w:r w:rsidRPr="0088277B">
        <w:rPr>
          <w:lang w:eastAsia="de-DE"/>
        </w:rPr>
        <w:t xml:space="preserve">be provided to </w:t>
      </w:r>
      <w:r>
        <w:rPr>
          <w:lang w:eastAsia="de-DE"/>
        </w:rPr>
        <w:t xml:space="preserve">the </w:t>
      </w:r>
      <w:r w:rsidRPr="0088277B">
        <w:rPr>
          <w:lang w:eastAsia="de-DE"/>
        </w:rPr>
        <w:t xml:space="preserve">IALA </w:t>
      </w:r>
      <w:r>
        <w:rPr>
          <w:lang w:eastAsia="de-DE"/>
        </w:rPr>
        <w:t xml:space="preserve">Secretariat </w:t>
      </w:r>
      <w:r w:rsidRPr="0088277B">
        <w:rPr>
          <w:lang w:eastAsia="de-DE"/>
        </w:rPr>
        <w:t>to be posted on its e</w:t>
      </w:r>
      <w:r w:rsidRPr="00CA5FD1">
        <w:rPr>
          <w:highlight w:val="yellow"/>
          <w:lang w:eastAsia="de-DE"/>
        </w:rPr>
        <w:t>-Navigation web portal (</w:t>
      </w:r>
      <w:hyperlink r:id="rId16" w:history="1">
        <w:r w:rsidRPr="00CA5FD1">
          <w:rPr>
            <w:highlight w:val="yellow"/>
          </w:rPr>
          <w:t>www.e-navigation.net</w:t>
        </w:r>
      </w:hyperlink>
      <w:r w:rsidRPr="0088277B">
        <w:rPr>
          <w:lang w:eastAsia="de-DE"/>
        </w:rPr>
        <w:t>)</w:t>
      </w:r>
      <w:r>
        <w:rPr>
          <w:lang w:eastAsia="de-DE"/>
        </w:rPr>
        <w:t xml:space="preserve">. </w:t>
      </w:r>
      <w:ins w:id="44" w:author="Alan Grant" w:date="2016-01-22T15:15:00Z">
        <w:r w:rsidR="00887114">
          <w:rPr>
            <w:lang w:eastAsia="de-DE"/>
          </w:rPr>
          <w:t xml:space="preserve">It would be beneficial if the </w:t>
        </w:r>
      </w:ins>
      <w:ins w:id="45" w:author="Alan Grant" w:date="2016-01-22T15:14:00Z">
        <w:r w:rsidR="00887114">
          <w:rPr>
            <w:lang w:eastAsia="de-DE"/>
          </w:rPr>
          <w:t>following information</w:t>
        </w:r>
      </w:ins>
      <w:ins w:id="46" w:author="Alan Grant" w:date="2016-01-22T15:15:00Z">
        <w:r w:rsidR="00887114">
          <w:rPr>
            <w:lang w:eastAsia="de-DE"/>
          </w:rPr>
          <w:t xml:space="preserve"> was captured:</w:t>
        </w:r>
      </w:ins>
      <w:ins w:id="47" w:author="Alan Grant" w:date="2016-01-22T15:14:00Z">
        <w:r w:rsidR="00887114">
          <w:rPr>
            <w:lang w:eastAsia="de-DE"/>
          </w:rPr>
          <w:t xml:space="preserve"> </w:t>
        </w:r>
      </w:ins>
    </w:p>
    <w:p w14:paraId="76F15BAA" w14:textId="77777777" w:rsidR="00AD34EF" w:rsidRDefault="00AD34EF" w:rsidP="00641A4B">
      <w:pPr>
        <w:pStyle w:val="BodyText"/>
        <w:numPr>
          <w:ilvl w:val="1"/>
          <w:numId w:val="36"/>
        </w:numPr>
        <w:rPr>
          <w:lang w:eastAsia="de-DE"/>
        </w:rPr>
      </w:pPr>
      <w:r>
        <w:rPr>
          <w:lang w:eastAsia="de-DE"/>
        </w:rPr>
        <w:t>discussions on methodology of testbeds;</w:t>
      </w:r>
    </w:p>
    <w:p w14:paraId="2456799A" w14:textId="77777777" w:rsidR="00AD34EF" w:rsidRDefault="00AD34EF" w:rsidP="00641A4B">
      <w:pPr>
        <w:pStyle w:val="BodyText"/>
        <w:numPr>
          <w:ilvl w:val="1"/>
          <w:numId w:val="36"/>
        </w:numPr>
        <w:rPr>
          <w:lang w:eastAsia="de-DE"/>
        </w:rPr>
      </w:pPr>
      <w:r>
        <w:rPr>
          <w:lang w:eastAsia="de-DE"/>
        </w:rPr>
        <w:t>notifications of progress on testbeds;</w:t>
      </w:r>
    </w:p>
    <w:p w14:paraId="2483D1B4" w14:textId="77777777" w:rsidR="00AD34EF" w:rsidRDefault="00AD34EF" w:rsidP="00641A4B">
      <w:pPr>
        <w:pStyle w:val="BodyText"/>
        <w:numPr>
          <w:ilvl w:val="1"/>
          <w:numId w:val="36"/>
        </w:numPr>
        <w:rPr>
          <w:lang w:eastAsia="de-DE"/>
        </w:rPr>
      </w:pPr>
      <w:r>
        <w:rPr>
          <w:lang w:eastAsia="de-DE"/>
        </w:rPr>
        <w:t>exchange of ideas; and</w:t>
      </w:r>
    </w:p>
    <w:p w14:paraId="7010A82D" w14:textId="77777777" w:rsidR="00AD34EF" w:rsidRDefault="00AD34EF" w:rsidP="00641A4B">
      <w:pPr>
        <w:pStyle w:val="BodyText"/>
        <w:numPr>
          <w:ilvl w:val="1"/>
          <w:numId w:val="36"/>
        </w:numPr>
        <w:rPr>
          <w:lang w:eastAsia="de-DE"/>
        </w:rPr>
      </w:pPr>
      <w:r>
        <w:rPr>
          <w:lang w:eastAsia="de-DE"/>
        </w:rPr>
        <w:t>sharing of lessons learnt.</w:t>
      </w:r>
    </w:p>
    <w:p w14:paraId="4A10B29E" w14:textId="77777777" w:rsidR="009D149F" w:rsidRDefault="009D149F" w:rsidP="009D149F">
      <w:pPr>
        <w:pStyle w:val="Heading2"/>
        <w:rPr>
          <w:lang w:eastAsia="de-DE"/>
        </w:rPr>
      </w:pPr>
      <w:bookmarkStart w:id="48" w:name="_Toc433847900"/>
      <w:r>
        <w:rPr>
          <w:lang w:eastAsia="de-DE"/>
        </w:rPr>
        <w:t>Design a testbed</w:t>
      </w:r>
      <w:bookmarkEnd w:id="24"/>
      <w:bookmarkEnd w:id="48"/>
    </w:p>
    <w:p w14:paraId="7DA1435E" w14:textId="77777777" w:rsidR="009D149F" w:rsidRDefault="009D149F" w:rsidP="009D149F">
      <w:pPr>
        <w:pStyle w:val="BodyText"/>
        <w:rPr>
          <w:lang w:eastAsia="de-DE"/>
        </w:rPr>
      </w:pPr>
      <w:r>
        <w:rPr>
          <w:lang w:eastAsia="de-DE"/>
        </w:rPr>
        <w:t xml:space="preserve">A testbed is a well-organized environment where tests of a concept or hypothesis are conducted. In the case of an e-Navigation testbed there are normally </w:t>
      </w:r>
      <w:commentRangeStart w:id="49"/>
      <w:r>
        <w:rPr>
          <w:lang w:eastAsia="de-DE"/>
        </w:rPr>
        <w:t xml:space="preserve">four </w:t>
      </w:r>
      <w:commentRangeEnd w:id="49"/>
      <w:r w:rsidR="00D86E7D">
        <w:rPr>
          <w:rStyle w:val="CommentReference"/>
          <w:lang w:eastAsia="de-DE"/>
        </w:rPr>
        <w:commentReference w:id="49"/>
      </w:r>
      <w:r>
        <w:rPr>
          <w:lang w:eastAsia="de-DE"/>
        </w:rPr>
        <w:t xml:space="preserve">main components: </w:t>
      </w:r>
    </w:p>
    <w:p w14:paraId="2EA26389" w14:textId="77777777" w:rsidR="009D149F" w:rsidRDefault="009D149F" w:rsidP="00641A4B">
      <w:pPr>
        <w:pStyle w:val="BodyText"/>
        <w:numPr>
          <w:ilvl w:val="0"/>
          <w:numId w:val="30"/>
        </w:numPr>
        <w:rPr>
          <w:lang w:eastAsia="de-DE"/>
        </w:rPr>
      </w:pPr>
      <w:r>
        <w:rPr>
          <w:lang w:eastAsia="de-DE"/>
        </w:rPr>
        <w:t xml:space="preserve">One or multiple number of ships where shipborne systems are installed and tested; </w:t>
      </w:r>
    </w:p>
    <w:p w14:paraId="26D15850" w14:textId="77777777" w:rsidR="009D149F" w:rsidRDefault="009D149F" w:rsidP="00641A4B">
      <w:pPr>
        <w:pStyle w:val="BodyText"/>
        <w:numPr>
          <w:ilvl w:val="0"/>
          <w:numId w:val="30"/>
        </w:numPr>
        <w:rPr>
          <w:lang w:eastAsia="de-DE"/>
        </w:rPr>
      </w:pPr>
      <w:r>
        <w:rPr>
          <w:lang w:eastAsia="de-DE"/>
        </w:rPr>
        <w:t xml:space="preserve">Communication links between ship-to-ship, ship-to-shore, shore-to-shore; </w:t>
      </w:r>
    </w:p>
    <w:p w14:paraId="4835AADC" w14:textId="77777777" w:rsidR="009D149F" w:rsidRDefault="009D149F" w:rsidP="00641A4B">
      <w:pPr>
        <w:pStyle w:val="BodyText"/>
        <w:numPr>
          <w:ilvl w:val="0"/>
          <w:numId w:val="30"/>
        </w:numPr>
        <w:rPr>
          <w:lang w:eastAsia="de-DE"/>
        </w:rPr>
      </w:pPr>
      <w:r>
        <w:rPr>
          <w:lang w:eastAsia="de-DE"/>
        </w:rPr>
        <w:t xml:space="preserve">One or multiple number of shore-stations where shore-based systems are installed and tested; and </w:t>
      </w:r>
    </w:p>
    <w:p w14:paraId="4DE8A3CC" w14:textId="77777777" w:rsidR="00833BB5" w:rsidDel="00D86E7D" w:rsidRDefault="009D149F" w:rsidP="00D86E7D">
      <w:pPr>
        <w:pStyle w:val="BodyText"/>
        <w:numPr>
          <w:ilvl w:val="0"/>
          <w:numId w:val="30"/>
        </w:numPr>
        <w:rPr>
          <w:del w:id="50" w:author="Alan Grant" w:date="2016-01-22T15:21:00Z"/>
          <w:lang w:eastAsia="de-DE"/>
        </w:rPr>
      </w:pPr>
      <w:r>
        <w:rPr>
          <w:lang w:eastAsia="de-DE"/>
        </w:rPr>
        <w:t>A realistic test environment</w:t>
      </w:r>
      <w:ins w:id="51" w:author="Alan Grant" w:date="2016-01-22T15:21:00Z">
        <w:r w:rsidR="00D86E7D">
          <w:rPr>
            <w:lang w:eastAsia="de-DE"/>
          </w:rPr>
          <w:t xml:space="preserve">, </w:t>
        </w:r>
      </w:ins>
      <w:del w:id="52" w:author="Alan Grant" w:date="2016-01-22T15:21:00Z">
        <w:r w:rsidDel="00D86E7D">
          <w:rPr>
            <w:lang w:eastAsia="de-DE"/>
          </w:rPr>
          <w:delText xml:space="preserve"> </w:delText>
        </w:r>
      </w:del>
    </w:p>
    <w:p w14:paraId="70E095D5" w14:textId="77777777" w:rsidR="009D149F" w:rsidRDefault="009D149F" w:rsidP="00D86E7D">
      <w:pPr>
        <w:pStyle w:val="BodyText"/>
        <w:numPr>
          <w:ilvl w:val="0"/>
          <w:numId w:val="30"/>
        </w:numPr>
        <w:rPr>
          <w:lang w:eastAsia="de-DE"/>
        </w:rPr>
      </w:pPr>
      <w:del w:id="53" w:author="Alan Grant" w:date="2016-01-22T15:21:00Z">
        <w:r w:rsidDel="00D86E7D">
          <w:rPr>
            <w:lang w:eastAsia="de-DE"/>
          </w:rPr>
          <w:delText xml:space="preserve">is </w:delText>
        </w:r>
      </w:del>
      <w:r>
        <w:rPr>
          <w:lang w:eastAsia="de-DE"/>
        </w:rPr>
        <w:t>characterized by:</w:t>
      </w:r>
    </w:p>
    <w:p w14:paraId="72E10C94" w14:textId="77777777" w:rsidR="009D149F" w:rsidRDefault="009D149F" w:rsidP="00641A4B">
      <w:pPr>
        <w:pStyle w:val="BodyText"/>
        <w:numPr>
          <w:ilvl w:val="1"/>
          <w:numId w:val="30"/>
        </w:numPr>
        <w:rPr>
          <w:lang w:eastAsia="de-DE"/>
        </w:rPr>
      </w:pPr>
      <w:r>
        <w:rPr>
          <w:lang w:eastAsia="de-DE"/>
        </w:rPr>
        <w:t>Representative samples of users;</w:t>
      </w:r>
    </w:p>
    <w:p w14:paraId="3EAC81E0" w14:textId="77777777" w:rsidR="009D149F" w:rsidRDefault="009D149F" w:rsidP="00641A4B">
      <w:pPr>
        <w:pStyle w:val="BodyText"/>
        <w:numPr>
          <w:ilvl w:val="1"/>
          <w:numId w:val="30"/>
        </w:numPr>
        <w:rPr>
          <w:lang w:eastAsia="de-DE"/>
        </w:rPr>
      </w:pPr>
      <w:r>
        <w:rPr>
          <w:lang w:eastAsia="de-DE"/>
        </w:rPr>
        <w:t>Representative sea-traffic levels and densities; and</w:t>
      </w:r>
    </w:p>
    <w:p w14:paraId="7AFF4ECE" w14:textId="77777777" w:rsidR="009D149F" w:rsidRDefault="009D149F" w:rsidP="00641A4B">
      <w:pPr>
        <w:pStyle w:val="BodyText"/>
        <w:numPr>
          <w:ilvl w:val="1"/>
          <w:numId w:val="30"/>
        </w:numPr>
        <w:rPr>
          <w:lang w:eastAsia="de-DE"/>
        </w:rPr>
      </w:pPr>
      <w:r>
        <w:rPr>
          <w:lang w:eastAsia="de-DE"/>
        </w:rPr>
        <w:t xml:space="preserve">Realistic meteorological and hydrographic conditions including tidal heights, tidal streams, sea state, visibility and weather. </w:t>
      </w:r>
    </w:p>
    <w:p w14:paraId="2F7F2C46" w14:textId="77777777" w:rsidR="009D149F" w:rsidRDefault="009D149F" w:rsidP="009D149F">
      <w:pPr>
        <w:pStyle w:val="BodyText"/>
        <w:rPr>
          <w:lang w:eastAsia="de-DE"/>
        </w:rPr>
      </w:pPr>
      <w:r>
        <w:rPr>
          <w:lang w:eastAsia="de-DE"/>
        </w:rPr>
        <w:t xml:space="preserve">A testbed can be categorized as:  </w:t>
      </w:r>
    </w:p>
    <w:p w14:paraId="3CD24196" w14:textId="77777777" w:rsidR="009D149F" w:rsidRDefault="009D149F" w:rsidP="00641A4B">
      <w:pPr>
        <w:pStyle w:val="BodyText"/>
        <w:numPr>
          <w:ilvl w:val="0"/>
          <w:numId w:val="31"/>
        </w:numPr>
        <w:rPr>
          <w:lang w:eastAsia="de-DE"/>
        </w:rPr>
      </w:pPr>
      <w:r>
        <w:rPr>
          <w:lang w:eastAsia="de-DE"/>
        </w:rPr>
        <w:t>a real-world testbed;</w:t>
      </w:r>
    </w:p>
    <w:p w14:paraId="692AEE42" w14:textId="77777777" w:rsidR="009D149F" w:rsidRDefault="009D149F" w:rsidP="00641A4B">
      <w:pPr>
        <w:pStyle w:val="BodyText"/>
        <w:numPr>
          <w:ilvl w:val="0"/>
          <w:numId w:val="31"/>
        </w:numPr>
        <w:rPr>
          <w:lang w:eastAsia="de-DE"/>
        </w:rPr>
      </w:pPr>
      <w:r>
        <w:rPr>
          <w:lang w:eastAsia="de-DE"/>
        </w:rPr>
        <w:t xml:space="preserve">a virtual testbed that is implemented with simulator(s); and </w:t>
      </w:r>
    </w:p>
    <w:p w14:paraId="2F0340DB" w14:textId="77777777" w:rsidR="009D149F" w:rsidRDefault="009D149F" w:rsidP="00641A4B">
      <w:pPr>
        <w:pStyle w:val="BodyText"/>
        <w:numPr>
          <w:ilvl w:val="0"/>
          <w:numId w:val="31"/>
        </w:numPr>
        <w:rPr>
          <w:lang w:eastAsia="de-DE"/>
        </w:rPr>
      </w:pPr>
      <w:r>
        <w:rPr>
          <w:lang w:eastAsia="de-DE"/>
        </w:rPr>
        <w:t>a hybrid testbed which is a combination of a virtual testbed and a real-world testbed.</w:t>
      </w:r>
    </w:p>
    <w:p w14:paraId="2ADBD419" w14:textId="77777777" w:rsidR="009D149F" w:rsidRDefault="009D149F" w:rsidP="009D149F">
      <w:pPr>
        <w:pStyle w:val="BodyText"/>
        <w:rPr>
          <w:lang w:eastAsia="de-DE"/>
        </w:rPr>
      </w:pPr>
    </w:p>
    <w:p w14:paraId="4E6481F2" w14:textId="77777777" w:rsidR="00EC3557" w:rsidRDefault="009D149F" w:rsidP="009D149F">
      <w:pPr>
        <w:pStyle w:val="Heading2"/>
      </w:pPr>
      <w:bookmarkStart w:id="54" w:name="_Toc417565578"/>
      <w:bookmarkStart w:id="55" w:name="_Toc433847901"/>
      <w:r>
        <w:t>Plan</w:t>
      </w:r>
      <w:r w:rsidR="00A23A42">
        <w:t>ning of</w:t>
      </w:r>
      <w:r>
        <w:t xml:space="preserve"> tests</w:t>
      </w:r>
      <w:bookmarkEnd w:id="54"/>
      <w:bookmarkEnd w:id="55"/>
      <w:r w:rsidR="00867EB9">
        <w:t xml:space="preserve"> </w:t>
      </w:r>
    </w:p>
    <w:p w14:paraId="00DA09F8" w14:textId="77777777" w:rsidR="00EC3557" w:rsidRDefault="00EC3557" w:rsidP="00EC3557">
      <w:pPr>
        <w:pStyle w:val="Heading2"/>
        <w:numPr>
          <w:ilvl w:val="0"/>
          <w:numId w:val="0"/>
        </w:numPr>
      </w:pPr>
    </w:p>
    <w:p w14:paraId="47BD1588" w14:textId="77777777" w:rsidR="009D149F" w:rsidRPr="00CD5407" w:rsidRDefault="00867EB9" w:rsidP="00EC3557">
      <w:pPr>
        <w:pStyle w:val="BodyText"/>
        <w:rPr>
          <w:lang w:eastAsia="de-DE"/>
        </w:rPr>
      </w:pPr>
      <w:r w:rsidRPr="00EC3557">
        <w:rPr>
          <w:highlight w:val="yellow"/>
          <w:lang w:eastAsia="de-DE"/>
        </w:rPr>
        <w:t>(check if description here matches the descri</w:t>
      </w:r>
      <w:r w:rsidR="00EC3557">
        <w:rPr>
          <w:highlight w:val="yellow"/>
          <w:lang w:eastAsia="de-DE"/>
        </w:rPr>
        <w:t xml:space="preserve">ption </w:t>
      </w:r>
      <w:r w:rsidRPr="00EC3557">
        <w:rPr>
          <w:highlight w:val="yellow"/>
          <w:lang w:eastAsia="de-DE"/>
        </w:rPr>
        <w:t>in the tables – in annex 1)</w:t>
      </w:r>
    </w:p>
    <w:p w14:paraId="3BEFE337" w14:textId="77777777" w:rsidR="00833BB5" w:rsidRDefault="00833BB5" w:rsidP="009D149F">
      <w:pPr>
        <w:pStyle w:val="BodyText"/>
        <w:rPr>
          <w:lang w:eastAsia="de-DE"/>
        </w:rPr>
      </w:pPr>
      <w:r>
        <w:rPr>
          <w:lang w:eastAsia="de-DE"/>
        </w:rPr>
        <w:lastRenderedPageBreak/>
        <w:t xml:space="preserve">A testbed comprises tests and test cases. </w:t>
      </w:r>
    </w:p>
    <w:p w14:paraId="7CEC8DFE" w14:textId="77777777" w:rsidR="009D149F" w:rsidRPr="00CB2901" w:rsidRDefault="009D149F" w:rsidP="009D149F">
      <w:pPr>
        <w:pStyle w:val="BodyText"/>
        <w:rPr>
          <w:lang w:eastAsia="de-DE"/>
        </w:rPr>
      </w:pPr>
      <w:commentRangeStart w:id="56"/>
      <w:r w:rsidRPr="00CB2901">
        <w:rPr>
          <w:lang w:eastAsia="de-DE"/>
        </w:rPr>
        <w:t xml:space="preserve">A test </w:t>
      </w:r>
      <w:commentRangeEnd w:id="56"/>
      <w:r w:rsidR="004C6048">
        <w:rPr>
          <w:rStyle w:val="CommentReference"/>
          <w:lang w:eastAsia="de-DE"/>
        </w:rPr>
        <w:commentReference w:id="56"/>
      </w:r>
      <w:r w:rsidRPr="00CB2901">
        <w:rPr>
          <w:lang w:eastAsia="de-DE"/>
        </w:rPr>
        <w:t xml:space="preserve">is a series of activities for </w:t>
      </w:r>
      <w:r>
        <w:rPr>
          <w:lang w:eastAsia="de-DE"/>
        </w:rPr>
        <w:t>testing</w:t>
      </w:r>
      <w:r w:rsidRPr="00CB2901">
        <w:rPr>
          <w:lang w:eastAsia="de-DE"/>
        </w:rPr>
        <w:t xml:space="preserve"> an e-Navigation systems or solution</w:t>
      </w:r>
      <w:r w:rsidR="00716C09">
        <w:rPr>
          <w:lang w:eastAsia="de-DE"/>
        </w:rPr>
        <w:t>s</w:t>
      </w:r>
      <w:r w:rsidR="00867EB9">
        <w:rPr>
          <w:lang w:eastAsia="de-DE"/>
        </w:rPr>
        <w:t>.</w:t>
      </w:r>
      <w:r w:rsidRPr="00CB2901">
        <w:rPr>
          <w:lang w:eastAsia="de-DE"/>
        </w:rPr>
        <w:t xml:space="preserve"> Tests determine the properties or functional capabilities of the tested item. </w:t>
      </w:r>
      <w:r w:rsidR="00716C09">
        <w:rPr>
          <w:lang w:eastAsia="de-DE"/>
        </w:rPr>
        <w:t xml:space="preserve">As </w:t>
      </w:r>
      <w:r w:rsidRPr="00CB2901">
        <w:rPr>
          <w:lang w:eastAsia="de-DE"/>
        </w:rPr>
        <w:t xml:space="preserve">a test is normally more exacting than demonstration, it requires specialized test equipment, configuration, data, and procedure in order to verify that the item satisfies some requirements or a hypothesis that is laid on the item. </w:t>
      </w:r>
      <w:r w:rsidR="00867EB9" w:rsidRPr="00CB2901">
        <w:rPr>
          <w:lang w:eastAsia="de-DE"/>
        </w:rPr>
        <w:t xml:space="preserve">The conditions of a test include start conditions and end conditions. The start conditions define the conditions under which an instance of test is generated. The end conditions define when each test finishes. The execution scenario is a combination of an </w:t>
      </w:r>
      <w:commentRangeStart w:id="57"/>
      <w:r w:rsidR="00867EB9" w:rsidRPr="00716C09">
        <w:rPr>
          <w:highlight w:val="yellow"/>
          <w:lang w:eastAsia="de-DE"/>
        </w:rPr>
        <w:t>instantiation</w:t>
      </w:r>
      <w:r w:rsidR="00867EB9" w:rsidRPr="00CB2901">
        <w:rPr>
          <w:lang w:eastAsia="de-DE"/>
        </w:rPr>
        <w:t xml:space="preserve"> </w:t>
      </w:r>
      <w:commentRangeEnd w:id="57"/>
      <w:r w:rsidR="004C6048">
        <w:rPr>
          <w:rStyle w:val="CommentReference"/>
          <w:lang w:eastAsia="de-DE"/>
        </w:rPr>
        <w:commentReference w:id="57"/>
      </w:r>
      <w:r w:rsidR="00867EB9" w:rsidRPr="00CB2901">
        <w:rPr>
          <w:lang w:eastAsia="de-DE"/>
        </w:rPr>
        <w:t>of testbed components and interactions between these components</w:t>
      </w:r>
      <w:r w:rsidR="00867EB9">
        <w:rPr>
          <w:lang w:eastAsia="de-DE"/>
        </w:rPr>
        <w:t>.</w:t>
      </w:r>
      <w:r w:rsidR="00867EB9" w:rsidRPr="00867EB9">
        <w:rPr>
          <w:lang w:eastAsia="de-DE"/>
        </w:rPr>
        <w:t xml:space="preserve"> </w:t>
      </w:r>
      <w:r w:rsidR="00867EB9" w:rsidRPr="00CB2901">
        <w:rPr>
          <w:lang w:eastAsia="de-DE"/>
        </w:rPr>
        <w:t>Hypothesis, a set of test cases, results and lessons learnt are the main components of tests.</w:t>
      </w:r>
    </w:p>
    <w:p w14:paraId="1A104163" w14:textId="77777777" w:rsidR="009D149F" w:rsidRDefault="009D149F" w:rsidP="009D149F">
      <w:pPr>
        <w:pStyle w:val="BodyText"/>
        <w:rPr>
          <w:lang w:eastAsia="de-DE"/>
        </w:rPr>
      </w:pPr>
      <w:r w:rsidRPr="00CB2901">
        <w:rPr>
          <w:rFonts w:hint="eastAsia"/>
          <w:lang w:eastAsia="de-DE"/>
        </w:rPr>
        <w:t xml:space="preserve">A test case </w:t>
      </w:r>
      <w:r w:rsidRPr="00CB2901">
        <w:rPr>
          <w:lang w:eastAsia="de-DE"/>
        </w:rPr>
        <w:t>comprises</w:t>
      </w:r>
      <w:r w:rsidRPr="00CB2901">
        <w:rPr>
          <w:rFonts w:hint="eastAsia"/>
          <w:lang w:eastAsia="de-DE"/>
        </w:rPr>
        <w:t xml:space="preserve"> </w:t>
      </w:r>
      <w:r w:rsidRPr="00CB2901">
        <w:rPr>
          <w:lang w:eastAsia="de-DE"/>
        </w:rPr>
        <w:t>a set of conditions under which an e-Navigation solution is determined and whether it is working as expected by the hypothesis of the test, an execution scenario and measurement.</w:t>
      </w:r>
      <w:del w:id="58" w:author="Alan Grant" w:date="2016-01-22T15:27:00Z">
        <w:r w:rsidDel="004C6048">
          <w:rPr>
            <w:lang w:eastAsia="de-DE"/>
          </w:rPr>
          <w:delText>.</w:delText>
        </w:r>
      </w:del>
    </w:p>
    <w:p w14:paraId="7CA92D08" w14:textId="77777777" w:rsidR="009D149F" w:rsidRDefault="009D149F" w:rsidP="00EC3557">
      <w:pPr>
        <w:pStyle w:val="Heading2"/>
      </w:pPr>
      <w:bookmarkStart w:id="59" w:name="_Toc417565579"/>
      <w:bookmarkStart w:id="60" w:name="_Toc433847902"/>
      <w:r w:rsidRPr="00EC3557">
        <w:t>Analys</w:t>
      </w:r>
      <w:r w:rsidR="00E34D28" w:rsidRPr="00EC3557">
        <w:t>is</w:t>
      </w:r>
      <w:r w:rsidRPr="00CD5407">
        <w:t xml:space="preserve"> </w:t>
      </w:r>
      <w:r w:rsidR="00E34D28">
        <w:t>of</w:t>
      </w:r>
      <w:r>
        <w:t xml:space="preserve"> results of test cases</w:t>
      </w:r>
      <w:bookmarkEnd w:id="59"/>
      <w:bookmarkEnd w:id="60"/>
    </w:p>
    <w:p w14:paraId="01318359" w14:textId="77777777" w:rsidR="0088066B" w:rsidRPr="0088066B" w:rsidRDefault="001D38ED" w:rsidP="0088066B">
      <w:pPr>
        <w:pStyle w:val="BodyText"/>
      </w:pPr>
      <w:r>
        <w:t xml:space="preserve">The intent of the analysis is to compare the findings of the testbed with the elements of the testbed plan; Portability, Transparency, and Relevance. The analysis would elaborate how the results of the testbed fulfil the elements </w:t>
      </w:r>
      <w:r w:rsidRPr="001D38ED">
        <w:rPr>
          <w:i/>
        </w:rPr>
        <w:t>specifically</w:t>
      </w:r>
      <w:r>
        <w:t xml:space="preserve">. </w:t>
      </w:r>
    </w:p>
    <w:p w14:paraId="63888F1F" w14:textId="77777777" w:rsidR="00167050" w:rsidRPr="00167050" w:rsidRDefault="00167050" w:rsidP="00167050">
      <w:pPr>
        <w:rPr>
          <w:lang w:eastAsia="de-DE"/>
        </w:rPr>
      </w:pPr>
    </w:p>
    <w:p w14:paraId="08E79566" w14:textId="77777777" w:rsidR="0088277B" w:rsidRPr="0088277B" w:rsidRDefault="0088277B" w:rsidP="0088277B">
      <w:pPr>
        <w:pStyle w:val="Heading1"/>
      </w:pPr>
      <w:bookmarkStart w:id="61" w:name="_Toc433847903"/>
      <w:r w:rsidRPr="0088277B">
        <w:t xml:space="preserve">harmonisation of </w:t>
      </w:r>
      <w:r w:rsidR="00DB45E4">
        <w:t xml:space="preserve">REPORTING </w:t>
      </w:r>
      <w:r w:rsidR="001C465B">
        <w:t>of T</w:t>
      </w:r>
      <w:r w:rsidRPr="0088277B">
        <w:t>estbed</w:t>
      </w:r>
      <w:r w:rsidR="005B621B">
        <w:t xml:space="preserve"> RESULT</w:t>
      </w:r>
      <w:r w:rsidRPr="0088277B">
        <w:t>s</w:t>
      </w:r>
      <w:bookmarkEnd w:id="61"/>
    </w:p>
    <w:p w14:paraId="375B0FAB" w14:textId="77777777" w:rsidR="003520E8" w:rsidRDefault="00676401" w:rsidP="006E02B7">
      <w:pPr>
        <w:jc w:val="both"/>
        <w:rPr>
          <w:ins w:id="62" w:author="Alan Grant" w:date="2016-01-22T15:29:00Z"/>
          <w:lang w:eastAsia="de-DE"/>
        </w:rPr>
      </w:pPr>
      <w:r>
        <w:rPr>
          <w:lang w:eastAsia="de-DE"/>
        </w:rPr>
        <w:t>A</w:t>
      </w:r>
      <w:r w:rsidRPr="0088277B">
        <w:rPr>
          <w:lang w:eastAsia="de-DE"/>
        </w:rPr>
        <w:t xml:space="preserve"> number of testbeds are currently </w:t>
      </w:r>
      <w:r>
        <w:rPr>
          <w:lang w:eastAsia="de-DE"/>
        </w:rPr>
        <w:t xml:space="preserve">being </w:t>
      </w:r>
      <w:r w:rsidRPr="0088277B">
        <w:rPr>
          <w:lang w:eastAsia="de-DE"/>
        </w:rPr>
        <w:t xml:space="preserve">established. </w:t>
      </w:r>
      <w:r>
        <w:rPr>
          <w:lang w:eastAsia="de-DE"/>
        </w:rPr>
        <w:t xml:space="preserve"> </w:t>
      </w:r>
      <w:r w:rsidR="00A000C4">
        <w:rPr>
          <w:lang w:eastAsia="de-DE"/>
        </w:rPr>
        <w:t>T</w:t>
      </w:r>
      <w:r w:rsidR="0079750C">
        <w:rPr>
          <w:lang w:eastAsia="de-DE"/>
        </w:rPr>
        <w:t>herefore</w:t>
      </w:r>
      <w:r w:rsidR="00A000C4">
        <w:rPr>
          <w:lang w:eastAsia="de-DE"/>
        </w:rPr>
        <w:t>, it is</w:t>
      </w:r>
      <w:r w:rsidR="0088277B" w:rsidRPr="0088277B">
        <w:rPr>
          <w:lang w:eastAsia="de-DE"/>
        </w:rPr>
        <w:t xml:space="preserve"> important that </w:t>
      </w:r>
      <w:r w:rsidR="00DB45E4">
        <w:rPr>
          <w:lang w:eastAsia="de-DE"/>
        </w:rPr>
        <w:t xml:space="preserve">the </w:t>
      </w:r>
      <w:r w:rsidR="000315F4">
        <w:rPr>
          <w:lang w:eastAsia="de-DE"/>
        </w:rPr>
        <w:t xml:space="preserve">results of testbeds are shared, as there </w:t>
      </w:r>
      <w:r w:rsidR="0079750C">
        <w:rPr>
          <w:lang w:eastAsia="de-DE"/>
        </w:rPr>
        <w:t xml:space="preserve">could </w:t>
      </w:r>
      <w:r w:rsidR="000315F4">
        <w:rPr>
          <w:lang w:eastAsia="de-DE"/>
        </w:rPr>
        <w:t>be outcomes and lessons learnt that will be use</w:t>
      </w:r>
      <w:r w:rsidR="00A000C4">
        <w:rPr>
          <w:lang w:eastAsia="de-DE"/>
        </w:rPr>
        <w:t xml:space="preserve">ful to the maritime community.  </w:t>
      </w:r>
      <w:r w:rsidR="000315F4">
        <w:rPr>
          <w:lang w:eastAsia="de-DE"/>
        </w:rPr>
        <w:t xml:space="preserve">In order to do this and to allow for ready comparison of </w:t>
      </w:r>
      <w:r>
        <w:rPr>
          <w:lang w:eastAsia="de-DE"/>
        </w:rPr>
        <w:t xml:space="preserve">the relevant </w:t>
      </w:r>
      <w:r w:rsidR="000315F4">
        <w:rPr>
          <w:lang w:eastAsia="de-DE"/>
        </w:rPr>
        <w:t xml:space="preserve">elements of testbed results </w:t>
      </w:r>
      <w:r w:rsidR="00D91E2D">
        <w:rPr>
          <w:lang w:eastAsia="de-DE"/>
        </w:rPr>
        <w:t xml:space="preserve">(and map them to elements of the </w:t>
      </w:r>
      <w:r w:rsidR="000315F4">
        <w:rPr>
          <w:lang w:eastAsia="de-DE"/>
        </w:rPr>
        <w:t>IMO e-</w:t>
      </w:r>
      <w:r w:rsidR="00E92C1B">
        <w:rPr>
          <w:lang w:eastAsia="de-DE"/>
        </w:rPr>
        <w:t>n</w:t>
      </w:r>
      <w:r w:rsidR="000315F4">
        <w:rPr>
          <w:lang w:eastAsia="de-DE"/>
        </w:rPr>
        <w:t xml:space="preserve">avigation Strategy </w:t>
      </w:r>
      <w:r w:rsidR="000315F4" w:rsidRPr="00EC3557">
        <w:rPr>
          <w:lang w:eastAsia="de-DE"/>
        </w:rPr>
        <w:t>Implementation Plan</w:t>
      </w:r>
      <w:r w:rsidR="00D91E2D" w:rsidRPr="00EC3557">
        <w:rPr>
          <w:lang w:eastAsia="de-DE"/>
        </w:rPr>
        <w:t>)</w:t>
      </w:r>
      <w:r w:rsidR="000315F4" w:rsidRPr="00EC3557">
        <w:rPr>
          <w:lang w:eastAsia="de-DE"/>
        </w:rPr>
        <w:t xml:space="preserve">, </w:t>
      </w:r>
      <w:r w:rsidR="00DB45E4" w:rsidRPr="00EC3557">
        <w:rPr>
          <w:lang w:eastAsia="de-DE"/>
        </w:rPr>
        <w:t xml:space="preserve">reporting </w:t>
      </w:r>
      <w:r w:rsidR="0088277B" w:rsidRPr="00EC3557">
        <w:rPr>
          <w:lang w:eastAsia="de-DE"/>
        </w:rPr>
        <w:t>of</w:t>
      </w:r>
      <w:r w:rsidR="001C465B" w:rsidRPr="00EC3557">
        <w:rPr>
          <w:lang w:eastAsia="de-DE"/>
        </w:rPr>
        <w:t xml:space="preserve"> </w:t>
      </w:r>
      <w:r w:rsidRPr="00EC3557">
        <w:rPr>
          <w:lang w:eastAsia="de-DE"/>
        </w:rPr>
        <w:t xml:space="preserve">the results of testing of e-Navigation solutions, systems and services </w:t>
      </w:r>
      <w:r w:rsidR="000315F4" w:rsidRPr="00EC3557">
        <w:rPr>
          <w:lang w:eastAsia="de-DE"/>
        </w:rPr>
        <w:t xml:space="preserve">should be </w:t>
      </w:r>
      <w:r w:rsidR="00F37061" w:rsidRPr="00EC3557">
        <w:rPr>
          <w:lang w:eastAsia="de-DE"/>
        </w:rPr>
        <w:t>harmonised</w:t>
      </w:r>
      <w:r w:rsidR="003520E8" w:rsidRPr="00EC3557">
        <w:rPr>
          <w:lang w:eastAsia="de-DE"/>
        </w:rPr>
        <w:t>.</w:t>
      </w:r>
    </w:p>
    <w:p w14:paraId="3B74F401" w14:textId="77777777" w:rsidR="004C6048" w:rsidRDefault="004C6048" w:rsidP="006E02B7">
      <w:pPr>
        <w:jc w:val="both"/>
        <w:rPr>
          <w:ins w:id="63" w:author="Alan Grant" w:date="2016-01-22T15:29:00Z"/>
          <w:lang w:eastAsia="de-DE"/>
        </w:rPr>
      </w:pPr>
    </w:p>
    <w:p w14:paraId="10C19EE3" w14:textId="77777777" w:rsidR="004C6048" w:rsidRPr="00EC3557" w:rsidRDefault="004C6048" w:rsidP="006E02B7">
      <w:pPr>
        <w:jc w:val="both"/>
        <w:rPr>
          <w:lang w:eastAsia="de-DE"/>
        </w:rPr>
      </w:pPr>
      <w:ins w:id="64" w:author="Alan Grant" w:date="2016-01-22T15:29:00Z">
        <w:r>
          <w:rPr>
            <w:lang w:eastAsia="de-DE"/>
          </w:rPr>
          <w:t xml:space="preserve">The </w:t>
        </w:r>
        <w:r w:rsidR="009A51F9">
          <w:rPr>
            <w:lang w:eastAsia="de-DE"/>
          </w:rPr>
          <w:t>report</w:t>
        </w:r>
        <w:r>
          <w:rPr>
            <w:lang w:eastAsia="de-DE"/>
          </w:rPr>
          <w:t xml:space="preserve"> should contain</w:t>
        </w:r>
        <w:r w:rsidR="009A51F9">
          <w:rPr>
            <w:lang w:eastAsia="de-DE"/>
          </w:rPr>
          <w:t xml:space="preserve"> a</w:t>
        </w:r>
        <w:r>
          <w:rPr>
            <w:lang w:eastAsia="de-DE"/>
          </w:rPr>
          <w:t>:</w:t>
        </w:r>
      </w:ins>
    </w:p>
    <w:p w14:paraId="6EF919BE" w14:textId="77777777" w:rsidR="0088066B" w:rsidRPr="00EC3557" w:rsidRDefault="0088066B" w:rsidP="006E02B7">
      <w:pPr>
        <w:jc w:val="both"/>
        <w:rPr>
          <w:lang w:eastAsia="de-DE"/>
        </w:rPr>
      </w:pPr>
    </w:p>
    <w:p w14:paraId="655D7F77" w14:textId="77777777" w:rsidR="0088066B" w:rsidRPr="00EC3557" w:rsidRDefault="0088066B" w:rsidP="00EC3557">
      <w:pPr>
        <w:pStyle w:val="BodyText"/>
        <w:numPr>
          <w:ilvl w:val="0"/>
          <w:numId w:val="42"/>
        </w:numPr>
        <w:rPr>
          <w:lang w:eastAsia="de-DE"/>
        </w:rPr>
      </w:pPr>
      <w:r w:rsidRPr="00EC3557">
        <w:rPr>
          <w:lang w:eastAsia="de-DE"/>
        </w:rPr>
        <w:t>Description of the studied problem</w:t>
      </w:r>
    </w:p>
    <w:p w14:paraId="4EEFD25E" w14:textId="77777777" w:rsidR="0088066B" w:rsidRPr="00EC3557" w:rsidRDefault="0088066B" w:rsidP="00EC3557">
      <w:pPr>
        <w:pStyle w:val="BodyText"/>
        <w:numPr>
          <w:ilvl w:val="0"/>
          <w:numId w:val="42"/>
        </w:numPr>
        <w:rPr>
          <w:lang w:eastAsia="de-DE"/>
        </w:rPr>
      </w:pPr>
      <w:r w:rsidRPr="00EC3557">
        <w:rPr>
          <w:lang w:eastAsia="de-DE"/>
        </w:rPr>
        <w:t>Detailed description of the target of the analysis – specif</w:t>
      </w:r>
      <w:ins w:id="65" w:author="Alan Grant" w:date="2016-01-22T15:30:00Z">
        <w:r w:rsidR="009A51F9">
          <w:rPr>
            <w:lang w:eastAsia="de-DE"/>
          </w:rPr>
          <w:t>ic</w:t>
        </w:r>
      </w:ins>
      <w:del w:id="66" w:author="Alan Grant" w:date="2016-01-22T15:30:00Z">
        <w:r w:rsidRPr="00EC3557" w:rsidDel="009A51F9">
          <w:rPr>
            <w:lang w:eastAsia="de-DE"/>
          </w:rPr>
          <w:delText>y</w:delText>
        </w:r>
      </w:del>
      <w:r w:rsidRPr="00EC3557">
        <w:rPr>
          <w:lang w:eastAsia="de-DE"/>
        </w:rPr>
        <w:t xml:space="preserve"> </w:t>
      </w:r>
      <w:r w:rsidRPr="00EC3557">
        <w:rPr>
          <w:rStyle w:val="hps"/>
          <w:lang w:val="en"/>
        </w:rPr>
        <w:t>objective</w:t>
      </w:r>
      <w:ins w:id="67" w:author="Alan Grant" w:date="2016-01-22T15:30:00Z">
        <w:r w:rsidR="009A51F9">
          <w:rPr>
            <w:rStyle w:val="hps"/>
            <w:lang w:val="en"/>
          </w:rPr>
          <w:t>(s)</w:t>
        </w:r>
      </w:ins>
      <w:r w:rsidRPr="00EC3557">
        <w:rPr>
          <w:rStyle w:val="hps"/>
          <w:lang w:val="en"/>
        </w:rPr>
        <w:t xml:space="preserve"> of the analysis and define requirements to the expected results</w:t>
      </w:r>
    </w:p>
    <w:p w14:paraId="61664DB1" w14:textId="77777777" w:rsidR="0088066B" w:rsidRPr="00EC3557" w:rsidRDefault="0088066B" w:rsidP="00EC3557">
      <w:pPr>
        <w:pStyle w:val="BodyText"/>
        <w:numPr>
          <w:ilvl w:val="0"/>
          <w:numId w:val="42"/>
        </w:numPr>
        <w:rPr>
          <w:lang w:eastAsia="de-DE"/>
        </w:rPr>
      </w:pPr>
      <w:r w:rsidRPr="00EC3557">
        <w:rPr>
          <w:lang w:eastAsia="de-DE"/>
        </w:rPr>
        <w:t>Description of the question, implementation, results and recommendation</w:t>
      </w:r>
    </w:p>
    <w:p w14:paraId="2CBF6E92" w14:textId="77777777" w:rsidR="0088066B" w:rsidRPr="00EC3557" w:rsidRDefault="0088066B" w:rsidP="00EC3557">
      <w:pPr>
        <w:pStyle w:val="BodyText"/>
        <w:numPr>
          <w:ilvl w:val="0"/>
          <w:numId w:val="42"/>
        </w:numPr>
        <w:rPr>
          <w:lang w:eastAsia="de-DE"/>
        </w:rPr>
      </w:pPr>
      <w:r w:rsidRPr="00EC3557">
        <w:rPr>
          <w:lang w:eastAsia="de-DE"/>
        </w:rPr>
        <w:t>Comparison with similar analysis (optional)</w:t>
      </w:r>
    </w:p>
    <w:p w14:paraId="4701A6C3" w14:textId="77777777" w:rsidR="0088066B" w:rsidRPr="00EC3557" w:rsidRDefault="0088066B" w:rsidP="00EC3557">
      <w:pPr>
        <w:pStyle w:val="BodyText"/>
        <w:numPr>
          <w:ilvl w:val="0"/>
          <w:numId w:val="42"/>
        </w:numPr>
        <w:rPr>
          <w:lang w:eastAsia="de-DE"/>
        </w:rPr>
      </w:pPr>
      <w:r w:rsidRPr="00EC3557">
        <w:rPr>
          <w:lang w:eastAsia="de-DE"/>
        </w:rPr>
        <w:t>Recommendation for further studies / evaluations (optional)</w:t>
      </w:r>
    </w:p>
    <w:p w14:paraId="25676ADF" w14:textId="77777777" w:rsidR="0088066B" w:rsidRPr="00EC3557" w:rsidRDefault="0088066B" w:rsidP="00EC3557">
      <w:pPr>
        <w:pStyle w:val="BodyText"/>
        <w:numPr>
          <w:ilvl w:val="0"/>
          <w:numId w:val="42"/>
        </w:numPr>
        <w:rPr>
          <w:lang w:eastAsia="de-DE"/>
        </w:rPr>
      </w:pPr>
      <w:r w:rsidRPr="00EC3557">
        <w:rPr>
          <w:lang w:eastAsia="de-DE"/>
        </w:rPr>
        <w:t>Summary</w:t>
      </w:r>
    </w:p>
    <w:p w14:paraId="0B7BB34C" w14:textId="77777777" w:rsidR="00B76326" w:rsidRPr="00EC3557" w:rsidRDefault="00B76326" w:rsidP="006E02B7">
      <w:pPr>
        <w:jc w:val="both"/>
        <w:rPr>
          <w:lang w:eastAsia="de-DE"/>
        </w:rPr>
      </w:pPr>
    </w:p>
    <w:p w14:paraId="239A2CA0" w14:textId="77777777" w:rsidR="0088277B" w:rsidRPr="0088277B" w:rsidRDefault="00B91548" w:rsidP="00B91548">
      <w:pPr>
        <w:pStyle w:val="Heading1"/>
      </w:pPr>
      <w:bookmarkStart w:id="68" w:name="_Toc433847904"/>
      <w:r>
        <w:t xml:space="preserve">testbed </w:t>
      </w:r>
      <w:r w:rsidR="00F37061">
        <w:t>Results</w:t>
      </w:r>
      <w:bookmarkEnd w:id="68"/>
    </w:p>
    <w:p w14:paraId="6CAEAA93" w14:textId="77777777" w:rsidR="0097790F" w:rsidRDefault="0097790F" w:rsidP="0097790F">
      <w:pPr>
        <w:pStyle w:val="BodyText"/>
        <w:rPr>
          <w:lang w:eastAsia="de-DE"/>
        </w:rPr>
      </w:pPr>
      <w:r>
        <w:rPr>
          <w:lang w:eastAsia="de-DE"/>
        </w:rPr>
        <w:t xml:space="preserve">For testbed results to be useful to other parties, tests/simulations/trials </w:t>
      </w:r>
      <w:r w:rsidR="002C27D3">
        <w:rPr>
          <w:lang w:eastAsia="de-DE"/>
        </w:rPr>
        <w:t xml:space="preserve">should ideally </w:t>
      </w:r>
      <w:r>
        <w:rPr>
          <w:lang w:eastAsia="de-DE"/>
        </w:rPr>
        <w:t>have scientific rigour</w:t>
      </w:r>
      <w:r w:rsidR="00B76326">
        <w:rPr>
          <w:lang w:eastAsia="de-DE"/>
        </w:rPr>
        <w:t xml:space="preserve"> for </w:t>
      </w:r>
      <w:r>
        <w:rPr>
          <w:lang w:eastAsia="de-DE"/>
        </w:rPr>
        <w:t>set-up, collection of data</w:t>
      </w:r>
      <w:r w:rsidR="001A092F">
        <w:rPr>
          <w:lang w:eastAsia="de-DE"/>
        </w:rPr>
        <w:t>,</w:t>
      </w:r>
      <w:r>
        <w:rPr>
          <w:lang w:eastAsia="de-DE"/>
        </w:rPr>
        <w:t xml:space="preserve"> analysis</w:t>
      </w:r>
      <w:r w:rsidR="001A092F">
        <w:rPr>
          <w:lang w:eastAsia="de-DE"/>
        </w:rPr>
        <w:t>,</w:t>
      </w:r>
      <w:r w:rsidR="00B76326">
        <w:rPr>
          <w:lang w:eastAsia="de-DE"/>
        </w:rPr>
        <w:t xml:space="preserve"> etc</w:t>
      </w:r>
      <w:r>
        <w:rPr>
          <w:lang w:eastAsia="de-DE"/>
        </w:rPr>
        <w:t>.  A</w:t>
      </w:r>
      <w:r w:rsidR="00ED6B76">
        <w:rPr>
          <w:lang w:eastAsia="de-DE"/>
        </w:rPr>
        <w:t>dditionally</w:t>
      </w:r>
      <w:r>
        <w:rPr>
          <w:lang w:eastAsia="de-DE"/>
        </w:rPr>
        <w:t>:</w:t>
      </w:r>
    </w:p>
    <w:p w14:paraId="03D2A8F1" w14:textId="77777777" w:rsidR="0097790F" w:rsidRDefault="00FC5BCA" w:rsidP="005F4361">
      <w:pPr>
        <w:pStyle w:val="BodyText"/>
        <w:numPr>
          <w:ilvl w:val="0"/>
          <w:numId w:val="18"/>
        </w:numPr>
        <w:rPr>
          <w:lang w:eastAsia="de-DE"/>
        </w:rPr>
      </w:pPr>
      <w:r>
        <w:rPr>
          <w:lang w:eastAsia="de-DE"/>
        </w:rPr>
        <w:t>t</w:t>
      </w:r>
      <w:r w:rsidR="0097790F">
        <w:rPr>
          <w:lang w:eastAsia="de-DE"/>
        </w:rPr>
        <w:t>he resu</w:t>
      </w:r>
      <w:r w:rsidR="00ED6B76">
        <w:rPr>
          <w:lang w:eastAsia="de-DE"/>
        </w:rPr>
        <w:t xml:space="preserve">lts presented </w:t>
      </w:r>
      <w:r w:rsidR="00323CA3">
        <w:rPr>
          <w:lang w:eastAsia="de-DE"/>
        </w:rPr>
        <w:t xml:space="preserve">should </w:t>
      </w:r>
      <w:r w:rsidR="00ED6B76">
        <w:rPr>
          <w:lang w:eastAsia="de-DE"/>
        </w:rPr>
        <w:t>be objective</w:t>
      </w:r>
      <w:r>
        <w:rPr>
          <w:lang w:eastAsia="de-DE"/>
        </w:rPr>
        <w:t>;</w:t>
      </w:r>
    </w:p>
    <w:p w14:paraId="43A7C971" w14:textId="77777777" w:rsidR="0097790F" w:rsidRDefault="00FC5BCA" w:rsidP="005F4361">
      <w:pPr>
        <w:pStyle w:val="BodyText"/>
        <w:numPr>
          <w:ilvl w:val="0"/>
          <w:numId w:val="18"/>
        </w:numPr>
        <w:rPr>
          <w:lang w:eastAsia="de-DE"/>
        </w:rPr>
      </w:pPr>
      <w:r>
        <w:rPr>
          <w:lang w:eastAsia="de-DE"/>
        </w:rPr>
        <w:t>t</w:t>
      </w:r>
      <w:r w:rsidR="00ED6B76">
        <w:rPr>
          <w:lang w:eastAsia="de-DE"/>
        </w:rPr>
        <w:t xml:space="preserve">rials </w:t>
      </w:r>
      <w:r w:rsidR="00323CA3">
        <w:rPr>
          <w:lang w:eastAsia="de-DE"/>
        </w:rPr>
        <w:t xml:space="preserve">should </w:t>
      </w:r>
      <w:r w:rsidR="00ED6B76">
        <w:rPr>
          <w:lang w:eastAsia="de-DE"/>
        </w:rPr>
        <w:t>be reproducible</w:t>
      </w:r>
      <w:r>
        <w:rPr>
          <w:lang w:eastAsia="de-DE"/>
        </w:rPr>
        <w:t>;</w:t>
      </w:r>
    </w:p>
    <w:p w14:paraId="16E7CE1E" w14:textId="77777777" w:rsidR="00494EBE" w:rsidDel="009A51F9" w:rsidRDefault="00494EBE" w:rsidP="005F4361">
      <w:pPr>
        <w:pStyle w:val="BodyText"/>
        <w:numPr>
          <w:ilvl w:val="0"/>
          <w:numId w:val="18"/>
        </w:numPr>
        <w:rPr>
          <w:del w:id="69" w:author="Alan Grant" w:date="2016-01-22T15:30:00Z"/>
          <w:lang w:eastAsia="de-DE"/>
        </w:rPr>
      </w:pPr>
    </w:p>
    <w:p w14:paraId="55DB151C" w14:textId="77777777" w:rsidR="0097790F" w:rsidRDefault="00FC5BCA" w:rsidP="005F4361">
      <w:pPr>
        <w:pStyle w:val="BodyText"/>
        <w:numPr>
          <w:ilvl w:val="0"/>
          <w:numId w:val="18"/>
        </w:numPr>
        <w:rPr>
          <w:lang w:eastAsia="de-DE"/>
        </w:rPr>
      </w:pPr>
      <w:r>
        <w:rPr>
          <w:lang w:eastAsia="de-DE"/>
        </w:rPr>
        <w:t>d</w:t>
      </w:r>
      <w:r w:rsidR="0097790F">
        <w:rPr>
          <w:lang w:eastAsia="de-DE"/>
        </w:rPr>
        <w:t xml:space="preserve">ata gathered </w:t>
      </w:r>
      <w:r w:rsidR="00FF589B">
        <w:rPr>
          <w:lang w:eastAsia="de-DE"/>
        </w:rPr>
        <w:t xml:space="preserve">should </w:t>
      </w:r>
      <w:r w:rsidR="0097790F">
        <w:rPr>
          <w:lang w:eastAsia="de-DE"/>
        </w:rPr>
        <w:t xml:space="preserve">be statistically sound and </w:t>
      </w:r>
      <w:r w:rsidR="00FF589B">
        <w:rPr>
          <w:lang w:eastAsia="de-DE"/>
        </w:rPr>
        <w:t xml:space="preserve">meet generally accepted </w:t>
      </w:r>
      <w:r w:rsidR="00ED6B76">
        <w:rPr>
          <w:lang w:eastAsia="de-DE"/>
        </w:rPr>
        <w:t>“scientific standards”</w:t>
      </w:r>
      <w:r>
        <w:rPr>
          <w:lang w:eastAsia="de-DE"/>
        </w:rPr>
        <w:t>; and</w:t>
      </w:r>
    </w:p>
    <w:p w14:paraId="50C5C690" w14:textId="77777777" w:rsidR="0097790F" w:rsidRDefault="00FC5BCA" w:rsidP="005F4361">
      <w:pPr>
        <w:pStyle w:val="BodyText"/>
        <w:numPr>
          <w:ilvl w:val="0"/>
          <w:numId w:val="18"/>
        </w:numPr>
        <w:rPr>
          <w:lang w:eastAsia="de-DE"/>
        </w:rPr>
      </w:pPr>
      <w:r>
        <w:rPr>
          <w:lang w:eastAsia="de-DE"/>
        </w:rPr>
        <w:lastRenderedPageBreak/>
        <w:t>t</w:t>
      </w:r>
      <w:r w:rsidR="0097790F">
        <w:rPr>
          <w:lang w:eastAsia="de-DE"/>
        </w:rPr>
        <w:t>est</w:t>
      </w:r>
      <w:r w:rsidR="00B76326">
        <w:rPr>
          <w:lang w:eastAsia="de-DE"/>
        </w:rPr>
        <w:t>bed</w:t>
      </w:r>
      <w:r w:rsidR="0097790F">
        <w:rPr>
          <w:lang w:eastAsia="de-DE"/>
        </w:rPr>
        <w:t xml:space="preserve"> results </w:t>
      </w:r>
      <w:r w:rsidR="00FF589B">
        <w:rPr>
          <w:lang w:eastAsia="de-DE"/>
        </w:rPr>
        <w:t xml:space="preserve">should </w:t>
      </w:r>
      <w:r w:rsidR="0097790F">
        <w:rPr>
          <w:lang w:eastAsia="de-DE"/>
        </w:rPr>
        <w:t xml:space="preserve">be presented in </w:t>
      </w:r>
      <w:r w:rsidR="00FF589B">
        <w:rPr>
          <w:lang w:eastAsia="de-DE"/>
        </w:rPr>
        <w:t xml:space="preserve">acceptable scientific </w:t>
      </w:r>
      <w:r w:rsidR="0097790F">
        <w:rPr>
          <w:lang w:eastAsia="de-DE"/>
        </w:rPr>
        <w:t>format</w:t>
      </w:r>
      <w:r w:rsidR="00FF589B">
        <w:rPr>
          <w:lang w:eastAsia="de-DE"/>
        </w:rPr>
        <w:t>s</w:t>
      </w:r>
      <w:r w:rsidR="0097790F">
        <w:rPr>
          <w:lang w:eastAsia="de-DE"/>
        </w:rPr>
        <w:t xml:space="preserve"> (</w:t>
      </w:r>
      <w:r w:rsidR="0079750C">
        <w:rPr>
          <w:lang w:eastAsia="de-DE"/>
        </w:rPr>
        <w:t>e.g.</w:t>
      </w:r>
      <w:r w:rsidR="00B76326">
        <w:rPr>
          <w:lang w:eastAsia="de-DE"/>
        </w:rPr>
        <w:t xml:space="preserve"> </w:t>
      </w:r>
      <w:r w:rsidR="00FF589B">
        <w:rPr>
          <w:lang w:eastAsia="de-DE"/>
        </w:rPr>
        <w:t>they</w:t>
      </w:r>
      <w:r w:rsidR="0097790F">
        <w:rPr>
          <w:lang w:eastAsia="de-DE"/>
        </w:rPr>
        <w:t xml:space="preserve"> should </w:t>
      </w:r>
      <w:r w:rsidR="00FF589B">
        <w:rPr>
          <w:lang w:eastAsia="de-DE"/>
        </w:rPr>
        <w:t xml:space="preserve">be suitable for </w:t>
      </w:r>
      <w:r w:rsidR="0097790F">
        <w:rPr>
          <w:lang w:eastAsia="de-DE"/>
        </w:rPr>
        <w:t>publi</w:t>
      </w:r>
      <w:r w:rsidR="00FF589B">
        <w:rPr>
          <w:lang w:eastAsia="de-DE"/>
        </w:rPr>
        <w:t xml:space="preserve">cation </w:t>
      </w:r>
      <w:r w:rsidR="00ED6B76">
        <w:rPr>
          <w:lang w:eastAsia="de-DE"/>
        </w:rPr>
        <w:t xml:space="preserve">in a peer-reviewed </w:t>
      </w:r>
      <w:r w:rsidR="00B76326">
        <w:rPr>
          <w:lang w:eastAsia="de-DE"/>
        </w:rPr>
        <w:t>publication</w:t>
      </w:r>
      <w:r w:rsidR="00ED6B76">
        <w:rPr>
          <w:lang w:eastAsia="de-DE"/>
        </w:rPr>
        <w:t>)</w:t>
      </w:r>
      <w:r>
        <w:rPr>
          <w:lang w:eastAsia="de-DE"/>
        </w:rPr>
        <w:t>.</w:t>
      </w:r>
    </w:p>
    <w:p w14:paraId="4E5F51A9" w14:textId="77777777" w:rsidR="00B91548" w:rsidRDefault="00DE4BD2" w:rsidP="00B91548">
      <w:pPr>
        <w:pStyle w:val="BodyText"/>
        <w:rPr>
          <w:lang w:eastAsia="de-DE"/>
        </w:rPr>
      </w:pPr>
      <w:r>
        <w:rPr>
          <w:lang w:eastAsia="de-DE"/>
        </w:rPr>
        <w:t>A framework</w:t>
      </w:r>
      <w:r w:rsidR="00B76326">
        <w:rPr>
          <w:lang w:eastAsia="de-DE"/>
        </w:rPr>
        <w:t>,</w:t>
      </w:r>
      <w:r>
        <w:rPr>
          <w:lang w:eastAsia="de-DE"/>
        </w:rPr>
        <w:t xml:space="preserve"> </w:t>
      </w:r>
      <w:r w:rsidR="00B76326">
        <w:rPr>
          <w:lang w:eastAsia="de-DE"/>
        </w:rPr>
        <w:t xml:space="preserve">by way of a template for reporting has been </w:t>
      </w:r>
      <w:r w:rsidR="0097790F">
        <w:rPr>
          <w:lang w:eastAsia="de-DE"/>
        </w:rPr>
        <w:t xml:space="preserve">developed </w:t>
      </w:r>
      <w:r w:rsidR="00CF0E1E">
        <w:rPr>
          <w:lang w:eastAsia="de-DE"/>
        </w:rPr>
        <w:t xml:space="preserve">(see Annex </w:t>
      </w:r>
      <w:r w:rsidR="00E32679">
        <w:rPr>
          <w:lang w:eastAsia="de-DE"/>
        </w:rPr>
        <w:t>2)</w:t>
      </w:r>
      <w:r w:rsidR="00B76326">
        <w:rPr>
          <w:lang w:eastAsia="de-DE"/>
        </w:rPr>
        <w:t xml:space="preserve"> </w:t>
      </w:r>
      <w:r w:rsidR="00FC5BCA">
        <w:rPr>
          <w:lang w:eastAsia="de-DE"/>
        </w:rPr>
        <w:t>that</w:t>
      </w:r>
      <w:r w:rsidR="00B76326">
        <w:rPr>
          <w:lang w:eastAsia="de-DE"/>
        </w:rPr>
        <w:t xml:space="preserve"> a</w:t>
      </w:r>
      <w:r w:rsidR="00D611C9">
        <w:rPr>
          <w:lang w:eastAsia="de-DE"/>
        </w:rPr>
        <w:t xml:space="preserve">ddresses </w:t>
      </w:r>
      <w:r w:rsidR="00EB6C29">
        <w:rPr>
          <w:lang w:eastAsia="de-DE"/>
        </w:rPr>
        <w:t>the presentation of</w:t>
      </w:r>
      <w:r w:rsidR="00EB6C29" w:rsidRPr="00DB45E4">
        <w:rPr>
          <w:lang w:eastAsia="de-DE"/>
        </w:rPr>
        <w:t xml:space="preserve"> </w:t>
      </w:r>
      <w:r w:rsidR="00DB45E4" w:rsidRPr="00DB45E4">
        <w:rPr>
          <w:lang w:eastAsia="de-DE"/>
        </w:rPr>
        <w:t>results</w:t>
      </w:r>
      <w:r w:rsidR="00B76326">
        <w:rPr>
          <w:lang w:eastAsia="de-DE"/>
        </w:rPr>
        <w:t xml:space="preserve">.  This </w:t>
      </w:r>
      <w:r w:rsidR="00197274">
        <w:rPr>
          <w:lang w:eastAsia="de-DE"/>
        </w:rPr>
        <w:t xml:space="preserve">should </w:t>
      </w:r>
      <w:r w:rsidR="00287CAB">
        <w:rPr>
          <w:lang w:eastAsia="de-DE"/>
        </w:rPr>
        <w:t>be taken into account when reporting results</w:t>
      </w:r>
      <w:r w:rsidR="00197274">
        <w:rPr>
          <w:lang w:eastAsia="de-DE"/>
        </w:rPr>
        <w:t xml:space="preserve"> of testbeds related to e-Navigation</w:t>
      </w:r>
      <w:r w:rsidR="00287CAB">
        <w:rPr>
          <w:lang w:eastAsia="de-DE"/>
        </w:rPr>
        <w:t>.</w:t>
      </w:r>
      <w:r w:rsidR="0097790F">
        <w:rPr>
          <w:lang w:eastAsia="de-DE"/>
        </w:rPr>
        <w:t xml:space="preserve">  </w:t>
      </w:r>
      <w:r w:rsidR="00EA7AAE">
        <w:rPr>
          <w:lang w:eastAsia="de-DE"/>
        </w:rPr>
        <w:t xml:space="preserve">Once testbed results are available, </w:t>
      </w:r>
      <w:r w:rsidR="00FC5BCA">
        <w:rPr>
          <w:lang w:eastAsia="de-DE"/>
        </w:rPr>
        <w:t>organis</w:t>
      </w:r>
      <w:r w:rsidR="00C304F0">
        <w:rPr>
          <w:lang w:eastAsia="de-DE"/>
        </w:rPr>
        <w:t>ations are encouraged to send these</w:t>
      </w:r>
      <w:r w:rsidR="00EA7AAE">
        <w:rPr>
          <w:lang w:eastAsia="de-DE"/>
        </w:rPr>
        <w:t xml:space="preserve"> to the IALA Secretariat for publication on the e-Navigation portal (</w:t>
      </w:r>
      <w:hyperlink r:id="rId17" w:history="1">
        <w:r w:rsidR="00B76326" w:rsidRPr="000507A3">
          <w:rPr>
            <w:rStyle w:val="Hyperlink"/>
          </w:rPr>
          <w:t>www.e-navigation.net</w:t>
        </w:r>
      </w:hyperlink>
      <w:r w:rsidR="00EA7AAE" w:rsidRPr="00B5027B">
        <w:t xml:space="preserve">). </w:t>
      </w:r>
    </w:p>
    <w:p w14:paraId="39CCA7F2" w14:textId="77777777" w:rsidR="001A092F" w:rsidRDefault="00B91548" w:rsidP="00B91548">
      <w:pPr>
        <w:pStyle w:val="BodyText"/>
        <w:jc w:val="center"/>
        <w:rPr>
          <w:lang w:eastAsia="de-DE"/>
        </w:rPr>
      </w:pPr>
      <w:r>
        <w:rPr>
          <w:lang w:eastAsia="de-DE"/>
        </w:rPr>
        <w:t>***************</w:t>
      </w:r>
    </w:p>
    <w:p w14:paraId="7B53C9CC" w14:textId="77777777" w:rsidR="00B91548" w:rsidRDefault="00B91548" w:rsidP="00D017BE">
      <w:pPr>
        <w:rPr>
          <w:lang w:eastAsia="de-DE"/>
        </w:rPr>
      </w:pPr>
    </w:p>
    <w:p w14:paraId="5871A3F9" w14:textId="77777777" w:rsidR="009D149F" w:rsidRDefault="009D149F">
      <w:pPr>
        <w:rPr>
          <w:b/>
          <w:caps/>
          <w:snapToGrid w:val="0"/>
          <w:sz w:val="24"/>
          <w:lang w:eastAsia="en-GB"/>
        </w:rPr>
      </w:pPr>
      <w:r>
        <w:br w:type="page"/>
      </w:r>
    </w:p>
    <w:p w14:paraId="1AAC73E2" w14:textId="77777777" w:rsidR="009D149F" w:rsidRDefault="00AD34EF" w:rsidP="00EC3557">
      <w:pPr>
        <w:pStyle w:val="Annex"/>
      </w:pPr>
      <w:bookmarkStart w:id="70" w:name="_Toc433847905"/>
      <w:r>
        <w:lastRenderedPageBreak/>
        <w:t>Ex</w:t>
      </w:r>
      <w:r w:rsidR="006D504A">
        <w:t>A</w:t>
      </w:r>
      <w:r>
        <w:t>mples of factors to be taken into account when planning test</w:t>
      </w:r>
      <w:r w:rsidR="002C38C0">
        <w:t>S</w:t>
      </w:r>
      <w:r w:rsidR="00EC3557">
        <w:t xml:space="preserve"> and test cases</w:t>
      </w:r>
      <w:bookmarkEnd w:id="70"/>
      <w:r w:rsidR="008D5201">
        <w:t xml:space="preserve"> </w:t>
      </w:r>
    </w:p>
    <w:p w14:paraId="64E65235" w14:textId="77777777" w:rsidR="00C353E3" w:rsidRDefault="002C38C0" w:rsidP="00C353E3">
      <w:pPr>
        <w:pStyle w:val="AnnexHeading2"/>
        <w:numPr>
          <w:ilvl w:val="1"/>
          <w:numId w:val="34"/>
        </w:numPr>
      </w:pPr>
      <w:r>
        <w:t>An example of a test description</w:t>
      </w:r>
    </w:p>
    <w:p w14:paraId="72ECA26D" w14:textId="77777777" w:rsidR="00C353E3" w:rsidRPr="00C353E3" w:rsidRDefault="00C353E3" w:rsidP="00C353E3">
      <w:pPr>
        <w:pStyle w:val="BodyText"/>
      </w:pPr>
    </w:p>
    <w:tbl>
      <w:tblPr>
        <w:tblStyle w:val="TableGrid"/>
        <w:tblpPr w:leftFromText="180" w:rightFromText="180" w:vertAnchor="text" w:tblpX="534" w:tblpY="1"/>
        <w:tblOverlap w:val="never"/>
        <w:tblW w:w="0" w:type="auto"/>
        <w:tblLook w:val="04A0" w:firstRow="1" w:lastRow="0" w:firstColumn="1" w:lastColumn="0" w:noHBand="0" w:noVBand="1"/>
      </w:tblPr>
      <w:tblGrid>
        <w:gridCol w:w="425"/>
        <w:gridCol w:w="3685"/>
        <w:gridCol w:w="4632"/>
      </w:tblGrid>
      <w:tr w:rsidR="009D149F" w:rsidRPr="00315DA2" w14:paraId="2E4F4ED8" w14:textId="77777777" w:rsidTr="002C38C0">
        <w:trPr>
          <w:trHeight w:val="336"/>
        </w:trPr>
        <w:tc>
          <w:tcPr>
            <w:tcW w:w="425" w:type="dxa"/>
            <w:shd w:val="clear" w:color="auto" w:fill="EEECE1" w:themeFill="background2"/>
          </w:tcPr>
          <w:p w14:paraId="7B20345E" w14:textId="77777777" w:rsidR="009D149F" w:rsidRPr="001942D4" w:rsidRDefault="009D149F" w:rsidP="002C38C0">
            <w:pPr>
              <w:jc w:val="center"/>
              <w:rPr>
                <w:rFonts w:ascii="Times New Roman" w:hAnsi="Times New Roman"/>
                <w:b/>
              </w:rPr>
            </w:pPr>
          </w:p>
        </w:tc>
        <w:tc>
          <w:tcPr>
            <w:tcW w:w="3685" w:type="dxa"/>
            <w:shd w:val="clear" w:color="auto" w:fill="EEECE1" w:themeFill="background2"/>
          </w:tcPr>
          <w:p w14:paraId="1D85F542" w14:textId="77777777" w:rsidR="009D149F" w:rsidRPr="001942D4" w:rsidRDefault="009D149F" w:rsidP="002C38C0">
            <w:pPr>
              <w:jc w:val="center"/>
              <w:rPr>
                <w:rFonts w:ascii="Times New Roman" w:hAnsi="Times New Roman"/>
                <w:b/>
              </w:rPr>
            </w:pPr>
            <w:r w:rsidRPr="001942D4">
              <w:rPr>
                <w:rFonts w:ascii="Times New Roman" w:hAnsi="Times New Roman" w:hint="eastAsia"/>
                <w:b/>
              </w:rPr>
              <w:t>Item</w:t>
            </w:r>
          </w:p>
        </w:tc>
        <w:tc>
          <w:tcPr>
            <w:tcW w:w="4632" w:type="dxa"/>
            <w:shd w:val="clear" w:color="auto" w:fill="EEECE1" w:themeFill="background2"/>
          </w:tcPr>
          <w:p w14:paraId="371EA93D" w14:textId="77777777" w:rsidR="009D149F" w:rsidRPr="001942D4" w:rsidRDefault="009D149F" w:rsidP="002C38C0">
            <w:pPr>
              <w:jc w:val="center"/>
              <w:rPr>
                <w:rFonts w:ascii="Times New Roman" w:hAnsi="Times New Roman"/>
                <w:b/>
              </w:rPr>
            </w:pPr>
            <w:r w:rsidRPr="001942D4">
              <w:rPr>
                <w:rFonts w:ascii="Times New Roman" w:hAnsi="Times New Roman" w:hint="eastAsia"/>
                <w:b/>
              </w:rPr>
              <w:t>Description</w:t>
            </w:r>
          </w:p>
        </w:tc>
      </w:tr>
      <w:tr w:rsidR="009D149F" w:rsidRPr="00315DA2" w14:paraId="48F6D370" w14:textId="77777777" w:rsidTr="002C38C0">
        <w:trPr>
          <w:trHeight w:val="336"/>
        </w:trPr>
        <w:tc>
          <w:tcPr>
            <w:tcW w:w="425" w:type="dxa"/>
          </w:tcPr>
          <w:p w14:paraId="33908B76" w14:textId="77777777" w:rsidR="009D149F" w:rsidRDefault="009D149F" w:rsidP="002C38C0">
            <w:pPr>
              <w:rPr>
                <w:rFonts w:ascii="Times New Roman" w:hAnsi="Times New Roman"/>
              </w:rPr>
            </w:pPr>
            <w:r>
              <w:rPr>
                <w:rFonts w:ascii="Times New Roman" w:hAnsi="Times New Roman"/>
              </w:rPr>
              <w:t>1</w:t>
            </w:r>
          </w:p>
        </w:tc>
        <w:tc>
          <w:tcPr>
            <w:tcW w:w="3685" w:type="dxa"/>
          </w:tcPr>
          <w:p w14:paraId="4B430349" w14:textId="77777777" w:rsidR="009D149F" w:rsidRDefault="003D1BDE" w:rsidP="002C38C0">
            <w:pPr>
              <w:rPr>
                <w:rFonts w:ascii="Times New Roman" w:hAnsi="Times New Roman"/>
              </w:rPr>
            </w:pPr>
            <w:r>
              <w:rPr>
                <w:rFonts w:ascii="Times New Roman" w:hAnsi="Times New Roman"/>
              </w:rPr>
              <w:t xml:space="preserve">Test </w:t>
            </w:r>
            <w:r w:rsidR="009D149F">
              <w:rPr>
                <w:rFonts w:ascii="Times New Roman" w:hAnsi="Times New Roman"/>
              </w:rPr>
              <w:t>ID</w:t>
            </w:r>
          </w:p>
        </w:tc>
        <w:tc>
          <w:tcPr>
            <w:tcW w:w="4632" w:type="dxa"/>
          </w:tcPr>
          <w:p w14:paraId="64E1E40E" w14:textId="77777777" w:rsidR="009D149F" w:rsidRDefault="009D149F" w:rsidP="003D1BDE">
            <w:pPr>
              <w:rPr>
                <w:rFonts w:ascii="Times New Roman" w:hAnsi="Times New Roman"/>
              </w:rPr>
            </w:pPr>
            <w:r>
              <w:rPr>
                <w:rFonts w:ascii="Times New Roman" w:hAnsi="Times New Roman" w:hint="eastAsia"/>
              </w:rPr>
              <w:t>A</w:t>
            </w:r>
            <w:r>
              <w:rPr>
                <w:rFonts w:ascii="Times New Roman" w:hAnsi="Times New Roman"/>
              </w:rPr>
              <w:t>n arbitrary</w:t>
            </w:r>
            <w:r w:rsidR="002C38C0">
              <w:rPr>
                <w:rFonts w:ascii="Times New Roman" w:hAnsi="Times New Roman" w:hint="eastAsia"/>
              </w:rPr>
              <w:t xml:space="preserve"> unique identifier </w:t>
            </w:r>
            <w:r>
              <w:rPr>
                <w:rFonts w:ascii="Times New Roman" w:hAnsi="Times New Roman" w:hint="eastAsia"/>
              </w:rPr>
              <w:t xml:space="preserve">for </w:t>
            </w:r>
            <w:r w:rsidR="002C38C0">
              <w:rPr>
                <w:rFonts w:ascii="Times New Roman" w:hAnsi="Times New Roman"/>
              </w:rPr>
              <w:t xml:space="preserve">the </w:t>
            </w:r>
            <w:r w:rsidR="003D1BDE">
              <w:rPr>
                <w:rFonts w:ascii="Times New Roman" w:hAnsi="Times New Roman" w:hint="eastAsia"/>
              </w:rPr>
              <w:t>test</w:t>
            </w:r>
            <w:r w:rsidR="002C38C0">
              <w:rPr>
                <w:rFonts w:ascii="Times New Roman" w:hAnsi="Times New Roman"/>
              </w:rPr>
              <w:t>.</w:t>
            </w:r>
          </w:p>
        </w:tc>
      </w:tr>
      <w:tr w:rsidR="003D1BDE" w:rsidRPr="00315DA2" w14:paraId="5AE28FCF" w14:textId="77777777" w:rsidTr="002C38C0">
        <w:trPr>
          <w:trHeight w:val="336"/>
        </w:trPr>
        <w:tc>
          <w:tcPr>
            <w:tcW w:w="425" w:type="dxa"/>
          </w:tcPr>
          <w:p w14:paraId="401A4E2C" w14:textId="77777777" w:rsidR="003D1BDE" w:rsidRDefault="003D1BDE" w:rsidP="003D1BDE">
            <w:pPr>
              <w:rPr>
                <w:rFonts w:ascii="Times New Roman" w:hAnsi="Times New Roman"/>
              </w:rPr>
            </w:pPr>
            <w:r>
              <w:rPr>
                <w:rFonts w:ascii="Times New Roman" w:hAnsi="Times New Roman"/>
              </w:rPr>
              <w:t>2</w:t>
            </w:r>
          </w:p>
        </w:tc>
        <w:tc>
          <w:tcPr>
            <w:tcW w:w="3685" w:type="dxa"/>
          </w:tcPr>
          <w:p w14:paraId="4C35C9B2" w14:textId="77777777" w:rsidR="003D1BDE" w:rsidRDefault="003D1BDE" w:rsidP="003D1BDE">
            <w:pPr>
              <w:rPr>
                <w:rFonts w:ascii="Times New Roman" w:hAnsi="Times New Roman"/>
              </w:rPr>
            </w:pPr>
            <w:r>
              <w:rPr>
                <w:rFonts w:ascii="Times New Roman" w:hAnsi="Times New Roman"/>
              </w:rPr>
              <w:t>Brief description</w:t>
            </w:r>
          </w:p>
        </w:tc>
        <w:tc>
          <w:tcPr>
            <w:tcW w:w="4632" w:type="dxa"/>
          </w:tcPr>
          <w:p w14:paraId="46879817" w14:textId="77777777" w:rsidR="003D1BDE" w:rsidRDefault="003D1BDE" w:rsidP="003D1BDE">
            <w:pPr>
              <w:rPr>
                <w:rFonts w:ascii="Times New Roman" w:hAnsi="Times New Roman"/>
              </w:rPr>
            </w:pPr>
            <w:r>
              <w:rPr>
                <w:rFonts w:ascii="Times New Roman" w:hAnsi="Times New Roman"/>
              </w:rPr>
              <w:t>A short narrative describing the test and its aims</w:t>
            </w:r>
          </w:p>
        </w:tc>
      </w:tr>
      <w:tr w:rsidR="003D1BDE" w:rsidRPr="00315DA2" w14:paraId="4914BFB6" w14:textId="77777777" w:rsidTr="002C38C0">
        <w:trPr>
          <w:trHeight w:val="336"/>
        </w:trPr>
        <w:tc>
          <w:tcPr>
            <w:tcW w:w="425" w:type="dxa"/>
          </w:tcPr>
          <w:p w14:paraId="40B3CFCA" w14:textId="77777777" w:rsidR="003D1BDE" w:rsidRDefault="00716C09" w:rsidP="003D1BDE">
            <w:pPr>
              <w:rPr>
                <w:rFonts w:ascii="Times New Roman" w:hAnsi="Times New Roman"/>
              </w:rPr>
            </w:pPr>
            <w:r>
              <w:rPr>
                <w:rFonts w:ascii="Times New Roman" w:hAnsi="Times New Roman"/>
              </w:rPr>
              <w:t>3</w:t>
            </w:r>
          </w:p>
        </w:tc>
        <w:tc>
          <w:tcPr>
            <w:tcW w:w="3685" w:type="dxa"/>
          </w:tcPr>
          <w:p w14:paraId="4D375F2F" w14:textId="77777777" w:rsidR="003D1BDE" w:rsidRDefault="003D1BDE" w:rsidP="003D1BDE">
            <w:pPr>
              <w:rPr>
                <w:rFonts w:ascii="Times New Roman" w:hAnsi="Times New Roman"/>
              </w:rPr>
            </w:pPr>
            <w:r>
              <w:rPr>
                <w:rFonts w:ascii="Times New Roman" w:hAnsi="Times New Roman"/>
              </w:rPr>
              <w:t>Pre-conditions</w:t>
            </w:r>
          </w:p>
        </w:tc>
        <w:tc>
          <w:tcPr>
            <w:tcW w:w="4632" w:type="dxa"/>
          </w:tcPr>
          <w:p w14:paraId="604B7001" w14:textId="77777777" w:rsidR="003D1BDE" w:rsidRDefault="003D1BDE" w:rsidP="003D1BDE">
            <w:pPr>
              <w:rPr>
                <w:rFonts w:ascii="Times New Roman" w:hAnsi="Times New Roman"/>
              </w:rPr>
            </w:pPr>
            <w:r>
              <w:rPr>
                <w:rFonts w:ascii="Times New Roman" w:hAnsi="Times New Roman" w:hint="eastAsia"/>
              </w:rPr>
              <w:t>Condition for star</w:t>
            </w:r>
            <w:r>
              <w:rPr>
                <w:rFonts w:ascii="Times New Roman" w:hAnsi="Times New Roman"/>
              </w:rPr>
              <w:t>t</w:t>
            </w:r>
            <w:r>
              <w:rPr>
                <w:rFonts w:ascii="Times New Roman" w:hAnsi="Times New Roman" w:hint="eastAsia"/>
              </w:rPr>
              <w:t xml:space="preserve">ing </w:t>
            </w:r>
            <w:r>
              <w:rPr>
                <w:rFonts w:ascii="Times New Roman" w:hAnsi="Times New Roman"/>
              </w:rPr>
              <w:t>and completing the test</w:t>
            </w:r>
          </w:p>
        </w:tc>
      </w:tr>
      <w:tr w:rsidR="003D1BDE" w:rsidRPr="00315DA2" w14:paraId="79AB3A88" w14:textId="77777777" w:rsidTr="002C38C0">
        <w:trPr>
          <w:trHeight w:val="336"/>
        </w:trPr>
        <w:tc>
          <w:tcPr>
            <w:tcW w:w="425" w:type="dxa"/>
          </w:tcPr>
          <w:p w14:paraId="3C0B91CB" w14:textId="77777777" w:rsidR="003D1BDE" w:rsidRDefault="00716C09" w:rsidP="003D1BDE">
            <w:pPr>
              <w:rPr>
                <w:rFonts w:ascii="Times New Roman" w:hAnsi="Times New Roman"/>
              </w:rPr>
            </w:pPr>
            <w:r>
              <w:rPr>
                <w:rFonts w:ascii="Times New Roman" w:hAnsi="Times New Roman"/>
              </w:rPr>
              <w:t>4</w:t>
            </w:r>
          </w:p>
        </w:tc>
        <w:tc>
          <w:tcPr>
            <w:tcW w:w="3685" w:type="dxa"/>
          </w:tcPr>
          <w:p w14:paraId="22E4E912" w14:textId="77777777" w:rsidR="003D1BDE" w:rsidRDefault="003D1BDE" w:rsidP="003D1BDE">
            <w:pPr>
              <w:rPr>
                <w:rFonts w:ascii="Times New Roman" w:hAnsi="Times New Roman"/>
              </w:rPr>
            </w:pPr>
            <w:r>
              <w:rPr>
                <w:rFonts w:ascii="Times New Roman" w:hAnsi="Times New Roman"/>
              </w:rPr>
              <w:t>Configuration of the test system</w:t>
            </w:r>
          </w:p>
        </w:tc>
        <w:tc>
          <w:tcPr>
            <w:tcW w:w="4632" w:type="dxa"/>
          </w:tcPr>
          <w:p w14:paraId="42CE2697" w14:textId="77777777" w:rsidR="003D1BDE" w:rsidRDefault="003D1BDE" w:rsidP="003D1BDE">
            <w:pPr>
              <w:rPr>
                <w:rFonts w:ascii="Times New Roman" w:hAnsi="Times New Roman"/>
              </w:rPr>
            </w:pPr>
            <w:r>
              <w:rPr>
                <w:rFonts w:ascii="Times New Roman" w:hAnsi="Times New Roman"/>
              </w:rPr>
              <w:t>E.g. ship-shore communications link  or other components</w:t>
            </w:r>
          </w:p>
        </w:tc>
      </w:tr>
      <w:tr w:rsidR="003D1BDE" w:rsidRPr="00315DA2" w14:paraId="0831AF2C" w14:textId="77777777" w:rsidTr="002C38C0">
        <w:trPr>
          <w:trHeight w:val="336"/>
        </w:trPr>
        <w:tc>
          <w:tcPr>
            <w:tcW w:w="425" w:type="dxa"/>
          </w:tcPr>
          <w:p w14:paraId="38F15EC7" w14:textId="77777777" w:rsidR="003D1BDE" w:rsidRDefault="00716C09" w:rsidP="003D1BDE">
            <w:pPr>
              <w:rPr>
                <w:rFonts w:ascii="Times New Roman" w:hAnsi="Times New Roman"/>
              </w:rPr>
            </w:pPr>
            <w:r>
              <w:rPr>
                <w:rFonts w:ascii="Times New Roman" w:hAnsi="Times New Roman"/>
              </w:rPr>
              <w:t>5</w:t>
            </w:r>
          </w:p>
        </w:tc>
        <w:tc>
          <w:tcPr>
            <w:tcW w:w="3685" w:type="dxa"/>
          </w:tcPr>
          <w:p w14:paraId="1ECDDD60" w14:textId="77777777" w:rsidR="003D1BDE" w:rsidRDefault="003D1BDE" w:rsidP="003D1BDE">
            <w:pPr>
              <w:rPr>
                <w:rFonts w:ascii="Times New Roman" w:hAnsi="Times New Roman"/>
              </w:rPr>
            </w:pPr>
            <w:r>
              <w:rPr>
                <w:rFonts w:ascii="Times New Roman" w:hAnsi="Times New Roman"/>
              </w:rPr>
              <w:t>Participants</w:t>
            </w:r>
          </w:p>
        </w:tc>
        <w:tc>
          <w:tcPr>
            <w:tcW w:w="4632" w:type="dxa"/>
          </w:tcPr>
          <w:p w14:paraId="5AB260A0" w14:textId="77777777" w:rsidR="003D1BDE" w:rsidRDefault="003D1BDE" w:rsidP="003D1BDE">
            <w:pPr>
              <w:rPr>
                <w:rFonts w:ascii="Times New Roman" w:hAnsi="Times New Roman"/>
              </w:rPr>
            </w:pPr>
            <w:r>
              <w:rPr>
                <w:rFonts w:ascii="Times New Roman" w:hAnsi="Times New Roman" w:hint="eastAsia"/>
              </w:rPr>
              <w:t xml:space="preserve">Information </w:t>
            </w:r>
            <w:r>
              <w:rPr>
                <w:rFonts w:ascii="Times New Roman" w:hAnsi="Times New Roman"/>
              </w:rPr>
              <w:t xml:space="preserve">(including qualifications) </w:t>
            </w:r>
            <w:r>
              <w:rPr>
                <w:rFonts w:ascii="Times New Roman" w:hAnsi="Times New Roman" w:hint="eastAsia"/>
              </w:rPr>
              <w:t>on the person</w:t>
            </w:r>
            <w:r>
              <w:rPr>
                <w:rFonts w:ascii="Times New Roman" w:hAnsi="Times New Roman"/>
              </w:rPr>
              <w:t>(s)</w:t>
            </w:r>
            <w:r>
              <w:rPr>
                <w:rFonts w:ascii="Times New Roman" w:hAnsi="Times New Roman" w:hint="eastAsia"/>
              </w:rPr>
              <w:t xml:space="preserve"> </w:t>
            </w:r>
            <w:r>
              <w:rPr>
                <w:rFonts w:ascii="Times New Roman" w:hAnsi="Times New Roman"/>
              </w:rPr>
              <w:t>involved in the test/s.</w:t>
            </w:r>
          </w:p>
        </w:tc>
      </w:tr>
      <w:tr w:rsidR="003D1BDE" w:rsidRPr="00315DA2" w14:paraId="4A7DA4AE" w14:textId="77777777" w:rsidTr="002C38C0">
        <w:trPr>
          <w:trHeight w:val="336"/>
        </w:trPr>
        <w:tc>
          <w:tcPr>
            <w:tcW w:w="425" w:type="dxa"/>
          </w:tcPr>
          <w:p w14:paraId="7519E4AD" w14:textId="77777777" w:rsidR="003D1BDE" w:rsidRDefault="00716C09" w:rsidP="003D1BDE">
            <w:pPr>
              <w:rPr>
                <w:rFonts w:ascii="Times New Roman" w:hAnsi="Times New Roman"/>
              </w:rPr>
            </w:pPr>
            <w:r>
              <w:rPr>
                <w:rFonts w:ascii="Times New Roman" w:hAnsi="Times New Roman"/>
              </w:rPr>
              <w:t>6</w:t>
            </w:r>
          </w:p>
        </w:tc>
        <w:tc>
          <w:tcPr>
            <w:tcW w:w="3685" w:type="dxa"/>
          </w:tcPr>
          <w:p w14:paraId="7D66BBCD" w14:textId="77777777" w:rsidR="003D1BDE" w:rsidRDefault="003D1BDE" w:rsidP="003D1BDE">
            <w:pPr>
              <w:rPr>
                <w:rFonts w:ascii="Times New Roman" w:hAnsi="Times New Roman"/>
              </w:rPr>
            </w:pPr>
            <w:r>
              <w:rPr>
                <w:rFonts w:ascii="Times New Roman" w:hAnsi="Times New Roman"/>
              </w:rPr>
              <w:t>Scenario</w:t>
            </w:r>
          </w:p>
        </w:tc>
        <w:tc>
          <w:tcPr>
            <w:tcW w:w="4632" w:type="dxa"/>
          </w:tcPr>
          <w:p w14:paraId="693FAA85" w14:textId="77777777" w:rsidR="003D1BDE" w:rsidRDefault="003D1BDE" w:rsidP="003D1BDE">
            <w:pPr>
              <w:rPr>
                <w:rFonts w:ascii="Times New Roman" w:hAnsi="Times New Roman"/>
              </w:rPr>
            </w:pPr>
            <w:r>
              <w:rPr>
                <w:rFonts w:ascii="Times New Roman" w:hAnsi="Times New Roman" w:hint="eastAsia"/>
              </w:rPr>
              <w:t>A</w:t>
            </w:r>
            <w:r>
              <w:rPr>
                <w:rFonts w:ascii="Times New Roman" w:hAnsi="Times New Roman"/>
              </w:rPr>
              <w:t xml:space="preserve"> designed</w:t>
            </w:r>
            <w:r>
              <w:rPr>
                <w:rFonts w:ascii="Times New Roman" w:hAnsi="Times New Roman" w:hint="eastAsia"/>
              </w:rPr>
              <w:t xml:space="preserve"> </w:t>
            </w:r>
            <w:r>
              <w:rPr>
                <w:rFonts w:ascii="Times New Roman" w:hAnsi="Times New Roman"/>
              </w:rPr>
              <w:t>set o</w:t>
            </w:r>
            <w:r>
              <w:rPr>
                <w:rFonts w:ascii="Times New Roman" w:hAnsi="Times New Roman" w:hint="eastAsia"/>
              </w:rPr>
              <w:t xml:space="preserve">f interactions </w:t>
            </w:r>
            <w:r>
              <w:rPr>
                <w:rFonts w:ascii="Times New Roman" w:hAnsi="Times New Roman"/>
              </w:rPr>
              <w:t xml:space="preserve">between </w:t>
            </w:r>
            <w:r>
              <w:rPr>
                <w:rFonts w:ascii="Times New Roman" w:hAnsi="Times New Roman" w:hint="eastAsia"/>
              </w:rPr>
              <w:t>test</w:t>
            </w:r>
            <w:r>
              <w:rPr>
                <w:rFonts w:ascii="Times New Roman" w:hAnsi="Times New Roman"/>
              </w:rPr>
              <w:t xml:space="preserve"> system </w:t>
            </w:r>
            <w:r>
              <w:rPr>
                <w:rFonts w:ascii="Times New Roman" w:hAnsi="Times New Roman" w:hint="eastAsia"/>
              </w:rPr>
              <w:t>compone</w:t>
            </w:r>
            <w:r>
              <w:rPr>
                <w:rFonts w:ascii="Times New Roman" w:hAnsi="Times New Roman"/>
              </w:rPr>
              <w:t>n</w:t>
            </w:r>
            <w:r>
              <w:rPr>
                <w:rFonts w:ascii="Times New Roman" w:hAnsi="Times New Roman" w:hint="eastAsia"/>
              </w:rPr>
              <w:t>ts</w:t>
            </w:r>
          </w:p>
        </w:tc>
      </w:tr>
      <w:tr w:rsidR="003D1BDE" w:rsidRPr="00315DA2" w14:paraId="36D201FB" w14:textId="77777777" w:rsidTr="002C38C0">
        <w:trPr>
          <w:trHeight w:val="336"/>
        </w:trPr>
        <w:tc>
          <w:tcPr>
            <w:tcW w:w="425" w:type="dxa"/>
          </w:tcPr>
          <w:p w14:paraId="5123846C" w14:textId="77777777" w:rsidR="003D1BDE" w:rsidRDefault="00716C09" w:rsidP="003D1BDE">
            <w:pPr>
              <w:rPr>
                <w:rFonts w:ascii="Times New Roman" w:hAnsi="Times New Roman"/>
              </w:rPr>
            </w:pPr>
            <w:r>
              <w:rPr>
                <w:rFonts w:ascii="Times New Roman" w:hAnsi="Times New Roman"/>
              </w:rPr>
              <w:t>7</w:t>
            </w:r>
          </w:p>
        </w:tc>
        <w:tc>
          <w:tcPr>
            <w:tcW w:w="3685" w:type="dxa"/>
          </w:tcPr>
          <w:p w14:paraId="5A9BFB93" w14:textId="77777777" w:rsidR="003D1BDE" w:rsidRDefault="003D1BDE" w:rsidP="003D1BDE">
            <w:pPr>
              <w:rPr>
                <w:rFonts w:ascii="Times New Roman" w:hAnsi="Times New Roman"/>
              </w:rPr>
            </w:pPr>
            <w:r>
              <w:rPr>
                <w:rFonts w:ascii="Times New Roman" w:hAnsi="Times New Roman"/>
              </w:rPr>
              <w:t>Measurement</w:t>
            </w:r>
          </w:p>
        </w:tc>
        <w:tc>
          <w:tcPr>
            <w:tcW w:w="4632" w:type="dxa"/>
          </w:tcPr>
          <w:p w14:paraId="2D0F162A" w14:textId="77777777" w:rsidR="003D1BDE" w:rsidRDefault="003D1BDE" w:rsidP="005262F8">
            <w:pPr>
              <w:rPr>
                <w:rFonts w:ascii="Times New Roman" w:hAnsi="Times New Roman"/>
              </w:rPr>
            </w:pPr>
            <w:r>
              <w:rPr>
                <w:rFonts w:ascii="Times New Roman" w:hAnsi="Times New Roman" w:hint="eastAsia"/>
              </w:rPr>
              <w:t xml:space="preserve">A set of properties </w:t>
            </w:r>
            <w:r w:rsidR="00716C09">
              <w:rPr>
                <w:rFonts w:ascii="Times New Roman" w:hAnsi="Times New Roman"/>
              </w:rPr>
              <w:t xml:space="preserve">to be </w:t>
            </w:r>
            <w:r>
              <w:rPr>
                <w:rFonts w:ascii="Times New Roman" w:hAnsi="Times New Roman" w:hint="eastAsia"/>
              </w:rPr>
              <w:t xml:space="preserve">measured </w:t>
            </w:r>
            <w:r>
              <w:rPr>
                <w:rFonts w:ascii="Times New Roman" w:hAnsi="Times New Roman"/>
              </w:rPr>
              <w:t xml:space="preserve">and </w:t>
            </w:r>
            <w:r w:rsidR="005262F8">
              <w:rPr>
                <w:rFonts w:ascii="Times New Roman" w:hAnsi="Times New Roman"/>
              </w:rPr>
              <w:t xml:space="preserve">method </w:t>
            </w:r>
            <w:r>
              <w:rPr>
                <w:rFonts w:ascii="Times New Roman" w:hAnsi="Times New Roman"/>
              </w:rPr>
              <w:t>of measurement</w:t>
            </w:r>
          </w:p>
        </w:tc>
      </w:tr>
      <w:tr w:rsidR="003D1BDE" w:rsidRPr="00315DA2" w14:paraId="43EE2C03" w14:textId="77777777" w:rsidTr="002C38C0">
        <w:trPr>
          <w:trHeight w:val="336"/>
        </w:trPr>
        <w:tc>
          <w:tcPr>
            <w:tcW w:w="425" w:type="dxa"/>
          </w:tcPr>
          <w:p w14:paraId="31A2C0EB" w14:textId="77777777" w:rsidR="003D1BDE" w:rsidRDefault="003D1BDE" w:rsidP="003D1BDE">
            <w:pPr>
              <w:rPr>
                <w:rFonts w:ascii="Times New Roman" w:hAnsi="Times New Roman"/>
              </w:rPr>
            </w:pPr>
          </w:p>
        </w:tc>
        <w:tc>
          <w:tcPr>
            <w:tcW w:w="3685" w:type="dxa"/>
          </w:tcPr>
          <w:p w14:paraId="4BCFBCD4" w14:textId="77777777" w:rsidR="003D1BDE" w:rsidRPr="00315DA2" w:rsidRDefault="003D1BDE" w:rsidP="008D5201">
            <w:pPr>
              <w:rPr>
                <w:rFonts w:ascii="Times New Roman" w:hAnsi="Times New Roman"/>
              </w:rPr>
            </w:pPr>
          </w:p>
        </w:tc>
        <w:tc>
          <w:tcPr>
            <w:tcW w:w="4632" w:type="dxa"/>
          </w:tcPr>
          <w:p w14:paraId="7B8BF976" w14:textId="77777777" w:rsidR="003D1BDE" w:rsidRPr="00315DA2" w:rsidRDefault="003D1BDE" w:rsidP="005262F8">
            <w:pPr>
              <w:rPr>
                <w:rFonts w:ascii="Times New Roman" w:hAnsi="Times New Roman"/>
              </w:rPr>
            </w:pPr>
          </w:p>
        </w:tc>
      </w:tr>
    </w:tbl>
    <w:p w14:paraId="231B4A94" w14:textId="77777777" w:rsidR="009D149F" w:rsidRDefault="002C38C0" w:rsidP="009D149F">
      <w:pPr>
        <w:pStyle w:val="BodyText"/>
      </w:pPr>
      <w:r>
        <w:br w:type="textWrapping" w:clear="all"/>
      </w:r>
    </w:p>
    <w:p w14:paraId="6908E149" w14:textId="77777777" w:rsidR="009D149F" w:rsidRDefault="009D149F" w:rsidP="00641A4B">
      <w:pPr>
        <w:pStyle w:val="AnnexHeading2"/>
        <w:numPr>
          <w:ilvl w:val="1"/>
          <w:numId w:val="34"/>
        </w:numPr>
      </w:pPr>
      <w:r>
        <w:t>Test case description</w:t>
      </w:r>
    </w:p>
    <w:p w14:paraId="14B79F57" w14:textId="77777777" w:rsidR="00C2749B" w:rsidRPr="00C2749B" w:rsidRDefault="00C2749B" w:rsidP="00C2749B">
      <w:pPr>
        <w:pStyle w:val="BodyText"/>
      </w:pPr>
      <w:r>
        <w:t xml:space="preserve">Additionally for test cases, </w:t>
      </w:r>
      <w:r w:rsidR="00716C09">
        <w:t>as a sub-set of test, the following should be considered</w:t>
      </w:r>
      <w:r>
        <w:t>:</w:t>
      </w:r>
    </w:p>
    <w:tbl>
      <w:tblPr>
        <w:tblStyle w:val="TableGrid"/>
        <w:tblW w:w="0" w:type="auto"/>
        <w:tblInd w:w="534" w:type="dxa"/>
        <w:tblLook w:val="04A0" w:firstRow="1" w:lastRow="0" w:firstColumn="1" w:lastColumn="0" w:noHBand="0" w:noVBand="1"/>
      </w:tblPr>
      <w:tblGrid>
        <w:gridCol w:w="461"/>
        <w:gridCol w:w="3436"/>
        <w:gridCol w:w="4881"/>
      </w:tblGrid>
      <w:tr w:rsidR="009D149F" w:rsidRPr="00315DA2" w14:paraId="642D0AE2" w14:textId="77777777" w:rsidTr="008D5201">
        <w:trPr>
          <w:trHeight w:val="336"/>
        </w:trPr>
        <w:tc>
          <w:tcPr>
            <w:tcW w:w="461" w:type="dxa"/>
            <w:shd w:val="clear" w:color="auto" w:fill="EEECE1" w:themeFill="background2"/>
          </w:tcPr>
          <w:p w14:paraId="63687CB5" w14:textId="77777777" w:rsidR="009D149F" w:rsidRPr="001942D4" w:rsidRDefault="009D149F" w:rsidP="00117DC5">
            <w:pPr>
              <w:jc w:val="center"/>
              <w:rPr>
                <w:rFonts w:ascii="Times New Roman" w:hAnsi="Times New Roman"/>
                <w:b/>
              </w:rPr>
            </w:pPr>
            <w:r>
              <w:rPr>
                <w:rFonts w:ascii="Times New Roman" w:hAnsi="Times New Roman"/>
                <w:b/>
              </w:rPr>
              <w:t>ID</w:t>
            </w:r>
          </w:p>
        </w:tc>
        <w:tc>
          <w:tcPr>
            <w:tcW w:w="3436" w:type="dxa"/>
            <w:shd w:val="clear" w:color="auto" w:fill="EEECE1" w:themeFill="background2"/>
          </w:tcPr>
          <w:p w14:paraId="3A851D1F" w14:textId="77777777" w:rsidR="009D149F" w:rsidRPr="001942D4" w:rsidRDefault="009D149F" w:rsidP="00117DC5">
            <w:pPr>
              <w:jc w:val="center"/>
              <w:rPr>
                <w:rFonts w:ascii="Times New Roman" w:hAnsi="Times New Roman"/>
                <w:b/>
              </w:rPr>
            </w:pPr>
            <w:r w:rsidRPr="001942D4">
              <w:rPr>
                <w:rFonts w:ascii="Times New Roman" w:hAnsi="Times New Roman" w:hint="eastAsia"/>
                <w:b/>
              </w:rPr>
              <w:t>Item</w:t>
            </w:r>
          </w:p>
        </w:tc>
        <w:tc>
          <w:tcPr>
            <w:tcW w:w="4881" w:type="dxa"/>
            <w:shd w:val="clear" w:color="auto" w:fill="EEECE1" w:themeFill="background2"/>
          </w:tcPr>
          <w:p w14:paraId="1FBB0149" w14:textId="77777777" w:rsidR="009D149F" w:rsidRPr="001942D4" w:rsidRDefault="009D149F" w:rsidP="00117DC5">
            <w:pPr>
              <w:jc w:val="center"/>
              <w:rPr>
                <w:rFonts w:ascii="Times New Roman" w:hAnsi="Times New Roman"/>
                <w:b/>
              </w:rPr>
            </w:pPr>
            <w:r w:rsidRPr="001942D4">
              <w:rPr>
                <w:rFonts w:ascii="Times New Roman" w:hAnsi="Times New Roman" w:hint="eastAsia"/>
                <w:b/>
              </w:rPr>
              <w:t>Description</w:t>
            </w:r>
          </w:p>
        </w:tc>
      </w:tr>
      <w:tr w:rsidR="009D149F" w:rsidRPr="00315DA2" w14:paraId="76C7C496" w14:textId="77777777" w:rsidTr="008D5201">
        <w:trPr>
          <w:trHeight w:val="336"/>
        </w:trPr>
        <w:tc>
          <w:tcPr>
            <w:tcW w:w="461" w:type="dxa"/>
          </w:tcPr>
          <w:p w14:paraId="2F07773D" w14:textId="77777777" w:rsidR="009D149F" w:rsidRDefault="009D149F" w:rsidP="00117DC5">
            <w:pPr>
              <w:rPr>
                <w:rFonts w:ascii="Times New Roman" w:hAnsi="Times New Roman"/>
              </w:rPr>
            </w:pPr>
            <w:r>
              <w:rPr>
                <w:rFonts w:ascii="Times New Roman" w:hAnsi="Times New Roman"/>
              </w:rPr>
              <w:t>1</w:t>
            </w:r>
          </w:p>
        </w:tc>
        <w:tc>
          <w:tcPr>
            <w:tcW w:w="3436" w:type="dxa"/>
          </w:tcPr>
          <w:p w14:paraId="4C7631A8" w14:textId="77777777" w:rsidR="009D149F" w:rsidRDefault="009D149F" w:rsidP="00117DC5">
            <w:pPr>
              <w:rPr>
                <w:rFonts w:ascii="Times New Roman" w:hAnsi="Times New Roman"/>
              </w:rPr>
            </w:pPr>
            <w:r>
              <w:rPr>
                <w:rFonts w:ascii="Times New Roman" w:hAnsi="Times New Roman"/>
              </w:rPr>
              <w:t>Test case ID</w:t>
            </w:r>
          </w:p>
        </w:tc>
        <w:tc>
          <w:tcPr>
            <w:tcW w:w="4881" w:type="dxa"/>
          </w:tcPr>
          <w:p w14:paraId="6D5BD358" w14:textId="77777777" w:rsidR="009D149F" w:rsidRDefault="009D149F" w:rsidP="00117DC5">
            <w:pPr>
              <w:rPr>
                <w:rFonts w:ascii="Times New Roman" w:hAnsi="Times New Roman"/>
              </w:rPr>
            </w:pPr>
            <w:r>
              <w:rPr>
                <w:rFonts w:ascii="Times New Roman" w:hAnsi="Times New Roman" w:hint="eastAsia"/>
              </w:rPr>
              <w:t>A</w:t>
            </w:r>
            <w:r>
              <w:rPr>
                <w:rFonts w:ascii="Times New Roman" w:hAnsi="Times New Roman"/>
              </w:rPr>
              <w:t>n arbitrary</w:t>
            </w:r>
            <w:r>
              <w:rPr>
                <w:rFonts w:ascii="Times New Roman" w:hAnsi="Times New Roman" w:hint="eastAsia"/>
              </w:rPr>
              <w:t xml:space="preserve"> unique identifier for </w:t>
            </w:r>
            <w:r w:rsidR="008D5201">
              <w:rPr>
                <w:rFonts w:ascii="Times New Roman" w:hAnsi="Times New Roman"/>
              </w:rPr>
              <w:t xml:space="preserve">the </w:t>
            </w:r>
            <w:r w:rsidR="008D5201">
              <w:rPr>
                <w:rFonts w:ascii="Times New Roman" w:hAnsi="Times New Roman" w:hint="eastAsia"/>
              </w:rPr>
              <w:t>test case</w:t>
            </w:r>
          </w:p>
        </w:tc>
      </w:tr>
      <w:tr w:rsidR="009D149F" w:rsidRPr="00315DA2" w14:paraId="224FC434" w14:textId="77777777" w:rsidTr="008D5201">
        <w:trPr>
          <w:trHeight w:val="336"/>
        </w:trPr>
        <w:tc>
          <w:tcPr>
            <w:tcW w:w="461" w:type="dxa"/>
          </w:tcPr>
          <w:p w14:paraId="68CDA4CD" w14:textId="77777777" w:rsidR="009D149F" w:rsidRDefault="009D149F" w:rsidP="00117DC5">
            <w:pPr>
              <w:rPr>
                <w:rFonts w:ascii="Times New Roman" w:hAnsi="Times New Roman"/>
              </w:rPr>
            </w:pPr>
            <w:r>
              <w:rPr>
                <w:rFonts w:ascii="Times New Roman" w:hAnsi="Times New Roman"/>
              </w:rPr>
              <w:t>2</w:t>
            </w:r>
          </w:p>
        </w:tc>
        <w:tc>
          <w:tcPr>
            <w:tcW w:w="3436" w:type="dxa"/>
          </w:tcPr>
          <w:p w14:paraId="3438457C" w14:textId="77777777" w:rsidR="009D149F" w:rsidRDefault="008D5201" w:rsidP="008D5201">
            <w:pPr>
              <w:rPr>
                <w:rFonts w:ascii="Times New Roman" w:hAnsi="Times New Roman"/>
              </w:rPr>
            </w:pPr>
            <w:r>
              <w:rPr>
                <w:rFonts w:ascii="Times New Roman" w:hAnsi="Times New Roman"/>
              </w:rPr>
              <w:t>D</w:t>
            </w:r>
            <w:r w:rsidR="009D149F">
              <w:rPr>
                <w:rFonts w:ascii="Times New Roman" w:hAnsi="Times New Roman"/>
              </w:rPr>
              <w:t>ate and time</w:t>
            </w:r>
          </w:p>
        </w:tc>
        <w:tc>
          <w:tcPr>
            <w:tcW w:w="4881" w:type="dxa"/>
          </w:tcPr>
          <w:p w14:paraId="6DCE66EF" w14:textId="77777777" w:rsidR="009D149F" w:rsidRDefault="008D5201" w:rsidP="008D5201">
            <w:pPr>
              <w:rPr>
                <w:rFonts w:ascii="Times New Roman" w:hAnsi="Times New Roman"/>
              </w:rPr>
            </w:pPr>
            <w:r>
              <w:rPr>
                <w:rFonts w:ascii="Times New Roman" w:hAnsi="Times New Roman"/>
              </w:rPr>
              <w:t>for the test case</w:t>
            </w:r>
          </w:p>
        </w:tc>
      </w:tr>
      <w:tr w:rsidR="009D149F" w:rsidRPr="00315DA2" w14:paraId="11045685" w14:textId="77777777" w:rsidTr="008D5201">
        <w:trPr>
          <w:trHeight w:val="336"/>
        </w:trPr>
        <w:tc>
          <w:tcPr>
            <w:tcW w:w="461" w:type="dxa"/>
          </w:tcPr>
          <w:p w14:paraId="6926CF96" w14:textId="77777777" w:rsidR="009D149F" w:rsidRDefault="009D149F" w:rsidP="00117DC5">
            <w:pPr>
              <w:rPr>
                <w:rFonts w:ascii="Times New Roman" w:hAnsi="Times New Roman"/>
              </w:rPr>
            </w:pPr>
            <w:r>
              <w:rPr>
                <w:rFonts w:ascii="Times New Roman" w:hAnsi="Times New Roman"/>
              </w:rPr>
              <w:t>3</w:t>
            </w:r>
          </w:p>
        </w:tc>
        <w:tc>
          <w:tcPr>
            <w:tcW w:w="3436" w:type="dxa"/>
          </w:tcPr>
          <w:p w14:paraId="10F69F63" w14:textId="77777777" w:rsidR="009D149F" w:rsidRDefault="008D5201" w:rsidP="008D5201">
            <w:pPr>
              <w:rPr>
                <w:rFonts w:ascii="Times New Roman" w:hAnsi="Times New Roman"/>
              </w:rPr>
            </w:pPr>
            <w:r>
              <w:rPr>
                <w:rFonts w:ascii="Times New Roman" w:hAnsi="Times New Roman"/>
              </w:rPr>
              <w:t xml:space="preserve">Environmental conditions  </w:t>
            </w:r>
          </w:p>
        </w:tc>
        <w:tc>
          <w:tcPr>
            <w:tcW w:w="4881" w:type="dxa"/>
          </w:tcPr>
          <w:p w14:paraId="604D5009" w14:textId="77777777" w:rsidR="009D149F" w:rsidRDefault="008D5201" w:rsidP="00716C09">
            <w:pPr>
              <w:rPr>
                <w:rFonts w:ascii="Times New Roman" w:hAnsi="Times New Roman"/>
              </w:rPr>
            </w:pPr>
            <w:r>
              <w:rPr>
                <w:rFonts w:ascii="Times New Roman" w:hAnsi="Times New Roman"/>
              </w:rPr>
              <w:t xml:space="preserve">Environmental condition prevailing at the time </w:t>
            </w:r>
          </w:p>
        </w:tc>
      </w:tr>
      <w:tr w:rsidR="008D5201" w:rsidRPr="00315DA2" w14:paraId="02094122" w14:textId="77777777" w:rsidTr="008D5201">
        <w:trPr>
          <w:trHeight w:val="336"/>
        </w:trPr>
        <w:tc>
          <w:tcPr>
            <w:tcW w:w="461" w:type="dxa"/>
          </w:tcPr>
          <w:p w14:paraId="6E77D959" w14:textId="77777777" w:rsidR="008D5201" w:rsidRDefault="008D5201" w:rsidP="00117DC5">
            <w:pPr>
              <w:rPr>
                <w:rFonts w:ascii="Times New Roman" w:hAnsi="Times New Roman"/>
              </w:rPr>
            </w:pPr>
            <w:r>
              <w:rPr>
                <w:rFonts w:ascii="Times New Roman" w:hAnsi="Times New Roman"/>
              </w:rPr>
              <w:t>4</w:t>
            </w:r>
          </w:p>
        </w:tc>
        <w:tc>
          <w:tcPr>
            <w:tcW w:w="3436" w:type="dxa"/>
          </w:tcPr>
          <w:p w14:paraId="06DA0B8B" w14:textId="77777777" w:rsidR="008D5201" w:rsidRDefault="008D5201" w:rsidP="00117DC5">
            <w:pPr>
              <w:rPr>
                <w:rFonts w:ascii="Times New Roman" w:hAnsi="Times New Roman"/>
              </w:rPr>
            </w:pPr>
            <w:r>
              <w:rPr>
                <w:rFonts w:ascii="Times New Roman" w:hAnsi="Times New Roman"/>
              </w:rPr>
              <w:t>Participants</w:t>
            </w:r>
          </w:p>
        </w:tc>
        <w:tc>
          <w:tcPr>
            <w:tcW w:w="4881" w:type="dxa"/>
          </w:tcPr>
          <w:p w14:paraId="75F98FA9" w14:textId="77777777" w:rsidR="008D5201" w:rsidRDefault="008D5201" w:rsidP="00716C09">
            <w:pPr>
              <w:rPr>
                <w:rFonts w:ascii="Times New Roman" w:hAnsi="Times New Roman"/>
              </w:rPr>
            </w:pPr>
            <w:r>
              <w:rPr>
                <w:rFonts w:ascii="Times New Roman" w:hAnsi="Times New Roman"/>
              </w:rPr>
              <w:t>Qualific</w:t>
            </w:r>
            <w:r w:rsidR="00716C09">
              <w:rPr>
                <w:rFonts w:ascii="Times New Roman" w:hAnsi="Times New Roman"/>
              </w:rPr>
              <w:t xml:space="preserve">ations </w:t>
            </w:r>
            <w:r>
              <w:rPr>
                <w:rFonts w:ascii="Times New Roman" w:hAnsi="Times New Roman"/>
              </w:rPr>
              <w:t>of the person</w:t>
            </w:r>
            <w:r w:rsidR="00716C09">
              <w:rPr>
                <w:rFonts w:ascii="Times New Roman" w:hAnsi="Times New Roman"/>
              </w:rPr>
              <w:t>/s</w:t>
            </w:r>
            <w:r>
              <w:rPr>
                <w:rFonts w:ascii="Times New Roman" w:hAnsi="Times New Roman"/>
              </w:rPr>
              <w:t xml:space="preserve"> involved in test case</w:t>
            </w:r>
          </w:p>
        </w:tc>
      </w:tr>
      <w:tr w:rsidR="00716C09" w:rsidRPr="00315DA2" w14:paraId="231C2F60" w14:textId="77777777" w:rsidTr="008D5201">
        <w:trPr>
          <w:trHeight w:val="336"/>
        </w:trPr>
        <w:tc>
          <w:tcPr>
            <w:tcW w:w="461" w:type="dxa"/>
          </w:tcPr>
          <w:p w14:paraId="381456D8" w14:textId="77777777" w:rsidR="00716C09" w:rsidRDefault="00716C09" w:rsidP="00716C09">
            <w:pPr>
              <w:rPr>
                <w:rFonts w:ascii="Times New Roman" w:hAnsi="Times New Roman"/>
              </w:rPr>
            </w:pPr>
            <w:r>
              <w:rPr>
                <w:rFonts w:ascii="Times New Roman" w:hAnsi="Times New Roman"/>
              </w:rPr>
              <w:t>5</w:t>
            </w:r>
          </w:p>
        </w:tc>
        <w:tc>
          <w:tcPr>
            <w:tcW w:w="3436" w:type="dxa"/>
          </w:tcPr>
          <w:p w14:paraId="7F547DB9" w14:textId="77777777" w:rsidR="00716C09" w:rsidRPr="00315DA2" w:rsidRDefault="00716C09" w:rsidP="00716C09">
            <w:pPr>
              <w:rPr>
                <w:rFonts w:ascii="Times New Roman" w:hAnsi="Times New Roman"/>
              </w:rPr>
            </w:pPr>
            <w:r>
              <w:rPr>
                <w:rFonts w:ascii="Times New Roman" w:hAnsi="Times New Roman"/>
              </w:rPr>
              <w:t>Test record</w:t>
            </w:r>
          </w:p>
        </w:tc>
        <w:tc>
          <w:tcPr>
            <w:tcW w:w="4881" w:type="dxa"/>
          </w:tcPr>
          <w:p w14:paraId="67683092" w14:textId="77777777" w:rsidR="00716C09" w:rsidRPr="00315DA2" w:rsidRDefault="00716C09" w:rsidP="00716C09">
            <w:pPr>
              <w:rPr>
                <w:rFonts w:ascii="Times New Roman" w:hAnsi="Times New Roman"/>
              </w:rPr>
            </w:pPr>
            <w:r>
              <w:rPr>
                <w:rFonts w:ascii="Times New Roman" w:hAnsi="Times New Roman" w:hint="eastAsia"/>
              </w:rPr>
              <w:t xml:space="preserve">Raw records </w:t>
            </w:r>
            <w:r>
              <w:rPr>
                <w:rFonts w:ascii="Times New Roman" w:hAnsi="Times New Roman"/>
              </w:rPr>
              <w:t>to be collected</w:t>
            </w:r>
            <w:r>
              <w:rPr>
                <w:rFonts w:ascii="Times New Roman" w:hAnsi="Times New Roman" w:hint="eastAsia"/>
              </w:rPr>
              <w:t xml:space="preserve"> </w:t>
            </w:r>
            <w:r>
              <w:rPr>
                <w:rFonts w:ascii="Times New Roman" w:hAnsi="Times New Roman"/>
              </w:rPr>
              <w:t>during the test run, for example ship tracks or other values measured using special equipment</w:t>
            </w:r>
          </w:p>
        </w:tc>
      </w:tr>
    </w:tbl>
    <w:p w14:paraId="0B5243A7" w14:textId="77777777" w:rsidR="00EC3557" w:rsidRPr="00EC3557" w:rsidRDefault="00EC3557" w:rsidP="00EC3557"/>
    <w:p w14:paraId="6DFA25F9" w14:textId="77777777" w:rsidR="00EC3557" w:rsidRDefault="00EC3557" w:rsidP="00EC3557"/>
    <w:p w14:paraId="308FA629" w14:textId="77777777" w:rsidR="00EC3557" w:rsidRDefault="00EC3557">
      <w:r>
        <w:br w:type="page"/>
      </w:r>
    </w:p>
    <w:p w14:paraId="11E65188" w14:textId="77777777" w:rsidR="00EC3557" w:rsidRPr="00EC3557" w:rsidRDefault="00EC3557" w:rsidP="00EC3557"/>
    <w:p w14:paraId="4BD291B1" w14:textId="77777777" w:rsidR="00390A4F" w:rsidRDefault="00196F8E" w:rsidP="00E51AFA">
      <w:pPr>
        <w:pStyle w:val="Annex"/>
      </w:pPr>
      <w:bookmarkStart w:id="71" w:name="_Toc433847906"/>
      <w:r>
        <w:t>REPORTING TEMPLATE</w:t>
      </w:r>
      <w:bookmarkEnd w:id="71"/>
    </w:p>
    <w:p w14:paraId="682C117C" w14:textId="77777777" w:rsidR="00F51000" w:rsidRDefault="002A62A5" w:rsidP="00F51000">
      <w:pPr>
        <w:pStyle w:val="BodyText"/>
        <w:rPr>
          <w:rFonts w:cs="Arial"/>
          <w:szCs w:val="22"/>
        </w:rPr>
      </w:pPr>
      <w:r w:rsidRPr="002A62A5">
        <w:rPr>
          <w:rFonts w:cs="Arial"/>
          <w:szCs w:val="22"/>
        </w:rPr>
        <w:t xml:space="preserve">The purpose of this reporting template is to serve as a harmonised framework for reporting results from e-Navigation testbeds. </w:t>
      </w:r>
      <w:r w:rsidR="006531F8">
        <w:rPr>
          <w:rFonts w:cs="Arial"/>
          <w:szCs w:val="22"/>
        </w:rPr>
        <w:t xml:space="preserve"> </w:t>
      </w:r>
      <w:r w:rsidR="00CF48AF">
        <w:rPr>
          <w:rFonts w:cs="Arial"/>
          <w:szCs w:val="22"/>
        </w:rPr>
        <w:t>In order to assist with the reporting of testbed results and to ensure these are valuable to the e-Navigation development community, i</w:t>
      </w:r>
      <w:r w:rsidRPr="002A62A5">
        <w:rPr>
          <w:rFonts w:cs="Arial"/>
          <w:szCs w:val="22"/>
        </w:rPr>
        <w:t>t is advis</w:t>
      </w:r>
      <w:r w:rsidR="00CF48AF">
        <w:rPr>
          <w:rFonts w:cs="Arial"/>
          <w:szCs w:val="22"/>
        </w:rPr>
        <w:t xml:space="preserve">able </w:t>
      </w:r>
      <w:r w:rsidRPr="002A62A5">
        <w:rPr>
          <w:rFonts w:cs="Arial"/>
          <w:szCs w:val="22"/>
        </w:rPr>
        <w:t xml:space="preserve">that </w:t>
      </w:r>
      <w:r w:rsidR="00505A70">
        <w:rPr>
          <w:rFonts w:cs="Arial"/>
          <w:szCs w:val="22"/>
        </w:rPr>
        <w:t>all</w:t>
      </w:r>
      <w:r w:rsidRPr="002A62A5">
        <w:rPr>
          <w:rFonts w:cs="Arial"/>
          <w:szCs w:val="22"/>
        </w:rPr>
        <w:t xml:space="preserve"> headings are </w:t>
      </w:r>
      <w:r w:rsidR="007D4947">
        <w:rPr>
          <w:rFonts w:cs="Arial"/>
          <w:szCs w:val="22"/>
        </w:rPr>
        <w:t xml:space="preserve">completed - </w:t>
      </w:r>
      <w:r w:rsidR="00CF48AF">
        <w:rPr>
          <w:rFonts w:cs="Arial"/>
          <w:szCs w:val="22"/>
        </w:rPr>
        <w:t xml:space="preserve">even those </w:t>
      </w:r>
      <w:r w:rsidR="00505A70">
        <w:rPr>
          <w:rFonts w:cs="Arial"/>
          <w:szCs w:val="22"/>
        </w:rPr>
        <w:t xml:space="preserve">for which there is </w:t>
      </w:r>
      <w:r w:rsidR="00CF48AF">
        <w:rPr>
          <w:rFonts w:cs="Arial"/>
          <w:szCs w:val="22"/>
        </w:rPr>
        <w:t>no information.</w:t>
      </w:r>
    </w:p>
    <w:p w14:paraId="7DA7A83F" w14:textId="77777777" w:rsidR="003B21DF" w:rsidRPr="002A62A5" w:rsidRDefault="00F51000" w:rsidP="002A62A5">
      <w:pPr>
        <w:pStyle w:val="BodyText"/>
        <w:rPr>
          <w:rFonts w:cs="Arial"/>
          <w:szCs w:val="22"/>
        </w:rPr>
      </w:pPr>
      <w:r>
        <w:rPr>
          <w:rFonts w:cs="Arial"/>
          <w:szCs w:val="22"/>
        </w:rPr>
        <w:t>T</w:t>
      </w:r>
      <w:r w:rsidRPr="002A62A5">
        <w:rPr>
          <w:rFonts w:cs="Arial"/>
          <w:szCs w:val="22"/>
        </w:rPr>
        <w:t xml:space="preserve">estbed </w:t>
      </w:r>
      <w:r>
        <w:rPr>
          <w:rFonts w:cs="Arial"/>
          <w:szCs w:val="22"/>
        </w:rPr>
        <w:t>information will assist</w:t>
      </w:r>
      <w:r w:rsidRPr="002A62A5">
        <w:rPr>
          <w:rFonts w:cs="Arial"/>
          <w:szCs w:val="22"/>
        </w:rPr>
        <w:t xml:space="preserve"> other </w:t>
      </w:r>
      <w:r>
        <w:rPr>
          <w:rFonts w:cs="Arial"/>
          <w:szCs w:val="22"/>
        </w:rPr>
        <w:t>organizations</w:t>
      </w:r>
      <w:r w:rsidRPr="002A62A5">
        <w:rPr>
          <w:rFonts w:cs="Arial"/>
          <w:szCs w:val="22"/>
        </w:rPr>
        <w:t xml:space="preserve"> </w:t>
      </w:r>
      <w:r>
        <w:rPr>
          <w:rFonts w:cs="Arial"/>
          <w:szCs w:val="22"/>
        </w:rPr>
        <w:t xml:space="preserve">to learn more about the solution being tested. </w:t>
      </w:r>
      <w:r w:rsidR="007D4947">
        <w:rPr>
          <w:rFonts w:cs="Arial"/>
          <w:szCs w:val="22"/>
        </w:rPr>
        <w:t xml:space="preserve"> </w:t>
      </w:r>
      <w:r>
        <w:rPr>
          <w:rFonts w:cs="Arial"/>
          <w:szCs w:val="22"/>
        </w:rPr>
        <w:t xml:space="preserve">It may also </w:t>
      </w:r>
      <w:r w:rsidR="005E37B7">
        <w:rPr>
          <w:rFonts w:cs="Arial"/>
          <w:szCs w:val="22"/>
        </w:rPr>
        <w:t>offer other ideas</w:t>
      </w:r>
      <w:r>
        <w:rPr>
          <w:rFonts w:cs="Arial"/>
          <w:szCs w:val="22"/>
        </w:rPr>
        <w:t xml:space="preserve"> to expand and further develop the solution.</w:t>
      </w:r>
    </w:p>
    <w:p w14:paraId="23EE6FCD" w14:textId="77777777" w:rsidR="00DE2960" w:rsidRDefault="00DE2960" w:rsidP="0090333E">
      <w:pPr>
        <w:rPr>
          <w:rFonts w:cs="Arial"/>
          <w:b/>
          <w:szCs w:val="22"/>
        </w:rPr>
      </w:pPr>
    </w:p>
    <w:p w14:paraId="0D43C924" w14:textId="77777777" w:rsidR="005E37B7" w:rsidRDefault="005E37B7" w:rsidP="0090333E">
      <w:pPr>
        <w:rPr>
          <w:rFonts w:cs="Arial"/>
          <w:b/>
          <w:szCs w:val="22"/>
        </w:rPr>
      </w:pPr>
      <w:r>
        <w:rPr>
          <w:rFonts w:cs="Arial"/>
          <w:b/>
          <w:szCs w:val="22"/>
        </w:rPr>
        <w:t>Content</w:t>
      </w:r>
      <w:r w:rsidR="007D4947">
        <w:rPr>
          <w:rFonts w:cs="Arial"/>
          <w:b/>
          <w:szCs w:val="22"/>
        </w:rPr>
        <w:t>s</w:t>
      </w:r>
      <w:r>
        <w:rPr>
          <w:rFonts w:cs="Arial"/>
          <w:b/>
          <w:szCs w:val="22"/>
        </w:rPr>
        <w:t xml:space="preserve"> of the reporting template</w:t>
      </w:r>
    </w:p>
    <w:p w14:paraId="7C88305C" w14:textId="77777777" w:rsidR="005E37B7" w:rsidRDefault="005E37B7" w:rsidP="0090333E">
      <w:pPr>
        <w:rPr>
          <w:rFonts w:cs="Arial"/>
          <w:b/>
          <w:szCs w:val="22"/>
        </w:rPr>
      </w:pPr>
    </w:p>
    <w:p w14:paraId="0FB421CD" w14:textId="77777777" w:rsidR="0090333E" w:rsidRPr="00B5027B" w:rsidRDefault="005E37B7" w:rsidP="00641A4B">
      <w:pPr>
        <w:pStyle w:val="ListParagraph"/>
        <w:numPr>
          <w:ilvl w:val="0"/>
          <w:numId w:val="23"/>
        </w:numPr>
        <w:rPr>
          <w:rFonts w:cs="Arial"/>
          <w:b/>
          <w:szCs w:val="22"/>
        </w:rPr>
      </w:pPr>
      <w:r w:rsidRPr="00B5027B">
        <w:rPr>
          <w:rFonts w:cs="Arial"/>
          <w:b/>
          <w:szCs w:val="22"/>
        </w:rPr>
        <w:t>General Information</w:t>
      </w:r>
    </w:p>
    <w:p w14:paraId="0C816A00" w14:textId="77777777" w:rsidR="0090333E" w:rsidRPr="0090333E" w:rsidRDefault="007D4947" w:rsidP="0090333E">
      <w:pPr>
        <w:pStyle w:val="ListParagraph"/>
        <w:numPr>
          <w:ilvl w:val="0"/>
          <w:numId w:val="19"/>
        </w:numPr>
        <w:rPr>
          <w:rFonts w:cs="Arial"/>
          <w:szCs w:val="22"/>
        </w:rPr>
      </w:pPr>
      <w:r>
        <w:rPr>
          <w:rFonts w:cs="Arial"/>
          <w:szCs w:val="22"/>
        </w:rPr>
        <w:t>Name of testbed</w:t>
      </w:r>
    </w:p>
    <w:p w14:paraId="5BCC4223" w14:textId="77777777" w:rsidR="0090333E" w:rsidRDefault="0090333E" w:rsidP="0090333E">
      <w:pPr>
        <w:pStyle w:val="ListParagraph"/>
        <w:numPr>
          <w:ilvl w:val="0"/>
          <w:numId w:val="19"/>
        </w:numPr>
        <w:rPr>
          <w:rFonts w:cs="Arial"/>
          <w:szCs w:val="22"/>
        </w:rPr>
      </w:pPr>
      <w:r w:rsidRPr="0090333E">
        <w:rPr>
          <w:rFonts w:cs="Arial"/>
          <w:szCs w:val="22"/>
        </w:rPr>
        <w:t>Location of testbed</w:t>
      </w:r>
    </w:p>
    <w:p w14:paraId="46122523" w14:textId="77777777" w:rsidR="005E37B7" w:rsidRPr="005E37B7" w:rsidRDefault="007D4947" w:rsidP="005E37B7">
      <w:pPr>
        <w:pStyle w:val="ListParagraph"/>
        <w:numPr>
          <w:ilvl w:val="0"/>
          <w:numId w:val="19"/>
        </w:numPr>
        <w:rPr>
          <w:rFonts w:cs="Arial"/>
          <w:szCs w:val="22"/>
        </w:rPr>
      </w:pPr>
      <w:r>
        <w:rPr>
          <w:rFonts w:cs="Arial"/>
          <w:szCs w:val="22"/>
        </w:rPr>
        <w:t>Time and duration of testbed</w:t>
      </w:r>
    </w:p>
    <w:p w14:paraId="4127832F" w14:textId="77777777" w:rsidR="0090333E" w:rsidRDefault="0090333E" w:rsidP="0090333E">
      <w:pPr>
        <w:pStyle w:val="ListParagraph"/>
        <w:numPr>
          <w:ilvl w:val="0"/>
          <w:numId w:val="19"/>
        </w:numPr>
        <w:rPr>
          <w:rFonts w:cs="Arial"/>
          <w:szCs w:val="22"/>
        </w:rPr>
      </w:pPr>
      <w:r w:rsidRPr="0090333E">
        <w:rPr>
          <w:rFonts w:cs="Arial"/>
          <w:szCs w:val="22"/>
        </w:rPr>
        <w:t>Contact person(s)</w:t>
      </w:r>
    </w:p>
    <w:p w14:paraId="23E08941" w14:textId="77777777" w:rsidR="005E37B7" w:rsidRPr="0090333E" w:rsidRDefault="007D4947" w:rsidP="0090333E">
      <w:pPr>
        <w:pStyle w:val="ListParagraph"/>
        <w:numPr>
          <w:ilvl w:val="0"/>
          <w:numId w:val="19"/>
        </w:numPr>
        <w:rPr>
          <w:rFonts w:cs="Arial"/>
          <w:szCs w:val="22"/>
        </w:rPr>
      </w:pPr>
      <w:r>
        <w:rPr>
          <w:rFonts w:cs="Arial"/>
          <w:szCs w:val="22"/>
        </w:rPr>
        <w:t>Testbed website</w:t>
      </w:r>
    </w:p>
    <w:p w14:paraId="77FE3AA8" w14:textId="77777777" w:rsidR="0090333E" w:rsidRDefault="0090333E" w:rsidP="0090333E">
      <w:pPr>
        <w:pStyle w:val="ListParagraph"/>
        <w:numPr>
          <w:ilvl w:val="0"/>
          <w:numId w:val="19"/>
        </w:numPr>
        <w:rPr>
          <w:rFonts w:cs="Arial"/>
          <w:szCs w:val="22"/>
        </w:rPr>
      </w:pPr>
      <w:r w:rsidRPr="0090333E">
        <w:rPr>
          <w:rFonts w:cs="Arial"/>
          <w:szCs w:val="22"/>
        </w:rPr>
        <w:t>Organisation(s)</w:t>
      </w:r>
      <w:r w:rsidR="005E37B7">
        <w:rPr>
          <w:rFonts w:cs="Arial"/>
          <w:szCs w:val="22"/>
        </w:rPr>
        <w:t xml:space="preserve"> involved</w:t>
      </w:r>
    </w:p>
    <w:p w14:paraId="6F1D3A23" w14:textId="77777777" w:rsidR="005E37B7" w:rsidRDefault="007D4947" w:rsidP="0090333E">
      <w:pPr>
        <w:pStyle w:val="ListParagraph"/>
        <w:numPr>
          <w:ilvl w:val="0"/>
          <w:numId w:val="19"/>
        </w:numPr>
        <w:rPr>
          <w:rFonts w:cs="Arial"/>
          <w:szCs w:val="22"/>
        </w:rPr>
      </w:pPr>
      <w:r>
        <w:rPr>
          <w:rFonts w:cs="Arial"/>
          <w:szCs w:val="22"/>
        </w:rPr>
        <w:t>Funding programme and budget</w:t>
      </w:r>
    </w:p>
    <w:p w14:paraId="4F4C3B56" w14:textId="77777777" w:rsidR="000B519E" w:rsidRDefault="000B519E" w:rsidP="000B519E">
      <w:pPr>
        <w:rPr>
          <w:rFonts w:cs="Arial"/>
          <w:szCs w:val="22"/>
        </w:rPr>
      </w:pPr>
    </w:p>
    <w:p w14:paraId="3A8D3E5D" w14:textId="77777777" w:rsidR="006A69B7" w:rsidRPr="00B5027B" w:rsidRDefault="000B519E" w:rsidP="00641A4B">
      <w:pPr>
        <w:pStyle w:val="ListParagraph"/>
        <w:numPr>
          <w:ilvl w:val="0"/>
          <w:numId w:val="23"/>
        </w:numPr>
        <w:rPr>
          <w:rFonts w:cs="Arial"/>
          <w:b/>
          <w:szCs w:val="22"/>
        </w:rPr>
      </w:pPr>
      <w:r w:rsidRPr="00B5027B">
        <w:rPr>
          <w:rFonts w:cs="Arial"/>
          <w:b/>
          <w:szCs w:val="22"/>
        </w:rPr>
        <w:t>Executive summary</w:t>
      </w:r>
    </w:p>
    <w:p w14:paraId="579E53BE" w14:textId="77777777" w:rsidR="006531F8" w:rsidRDefault="006531F8" w:rsidP="0090333E">
      <w:pPr>
        <w:rPr>
          <w:rFonts w:cs="Arial"/>
          <w:b/>
          <w:szCs w:val="22"/>
        </w:rPr>
      </w:pPr>
    </w:p>
    <w:p w14:paraId="6FFF97AE" w14:textId="77777777" w:rsidR="006531F8" w:rsidRDefault="006531F8" w:rsidP="0090333E">
      <w:pPr>
        <w:rPr>
          <w:rFonts w:cs="Arial"/>
          <w:b/>
          <w:szCs w:val="22"/>
        </w:rPr>
      </w:pPr>
    </w:p>
    <w:p w14:paraId="3B6AF17C" w14:textId="77777777" w:rsidR="0090333E" w:rsidRPr="00B5027B" w:rsidRDefault="0081455D" w:rsidP="00641A4B">
      <w:pPr>
        <w:pStyle w:val="ListParagraph"/>
        <w:numPr>
          <w:ilvl w:val="0"/>
          <w:numId w:val="23"/>
        </w:numPr>
        <w:rPr>
          <w:rFonts w:cs="Arial"/>
          <w:b/>
          <w:szCs w:val="22"/>
        </w:rPr>
      </w:pPr>
      <w:r>
        <w:rPr>
          <w:rFonts w:cs="Arial"/>
          <w:b/>
          <w:szCs w:val="22"/>
        </w:rPr>
        <w:t>Testbed Information</w:t>
      </w:r>
    </w:p>
    <w:p w14:paraId="10BF04E1" w14:textId="77777777" w:rsidR="006531F8" w:rsidRDefault="006531F8" w:rsidP="0090333E">
      <w:pPr>
        <w:rPr>
          <w:rFonts w:cs="Arial"/>
          <w:b/>
          <w:szCs w:val="22"/>
        </w:rPr>
      </w:pPr>
    </w:p>
    <w:p w14:paraId="0B2AF59F" w14:textId="77777777" w:rsidR="00A86118" w:rsidRPr="006531F8" w:rsidRDefault="00A86118" w:rsidP="006531F8">
      <w:pPr>
        <w:pStyle w:val="ListParagraph"/>
        <w:numPr>
          <w:ilvl w:val="0"/>
          <w:numId w:val="20"/>
        </w:numPr>
        <w:rPr>
          <w:rFonts w:cs="Arial"/>
          <w:szCs w:val="22"/>
        </w:rPr>
      </w:pPr>
      <w:r w:rsidRPr="006531F8">
        <w:rPr>
          <w:rFonts w:cs="Arial"/>
          <w:szCs w:val="22"/>
        </w:rPr>
        <w:t>The type of user group/s involved in the test</w:t>
      </w:r>
    </w:p>
    <w:p w14:paraId="0A1D8BFD" w14:textId="77777777" w:rsidR="00A66980" w:rsidRDefault="00A66980" w:rsidP="006531F8">
      <w:pPr>
        <w:pStyle w:val="ListParagraph"/>
        <w:numPr>
          <w:ilvl w:val="1"/>
          <w:numId w:val="20"/>
        </w:numPr>
        <w:rPr>
          <w:rFonts w:cs="Arial"/>
          <w:i/>
          <w:szCs w:val="22"/>
        </w:rPr>
      </w:pPr>
      <w:r>
        <w:rPr>
          <w:rFonts w:cs="Arial"/>
          <w:i/>
          <w:szCs w:val="22"/>
        </w:rPr>
        <w:t>Shipboard users</w:t>
      </w:r>
    </w:p>
    <w:p w14:paraId="2A90175E" w14:textId="77777777" w:rsidR="00A66980" w:rsidRDefault="00A66980" w:rsidP="006531F8">
      <w:pPr>
        <w:pStyle w:val="ListParagraph"/>
        <w:numPr>
          <w:ilvl w:val="1"/>
          <w:numId w:val="20"/>
        </w:numPr>
        <w:rPr>
          <w:rFonts w:cs="Arial"/>
          <w:i/>
          <w:szCs w:val="22"/>
        </w:rPr>
      </w:pPr>
      <w:r>
        <w:rPr>
          <w:rFonts w:cs="Arial"/>
          <w:i/>
          <w:szCs w:val="22"/>
        </w:rPr>
        <w:t>S</w:t>
      </w:r>
      <w:r w:rsidR="00A86118" w:rsidRPr="006531F8">
        <w:rPr>
          <w:rFonts w:cs="Arial"/>
          <w:i/>
          <w:szCs w:val="22"/>
        </w:rPr>
        <w:t xml:space="preserve">hore-based users </w:t>
      </w:r>
    </w:p>
    <w:p w14:paraId="74DD3C4C" w14:textId="77777777" w:rsidR="00A86118" w:rsidRDefault="00A86118" w:rsidP="006531F8">
      <w:pPr>
        <w:pStyle w:val="ListParagraph"/>
        <w:numPr>
          <w:ilvl w:val="1"/>
          <w:numId w:val="20"/>
        </w:numPr>
        <w:rPr>
          <w:rFonts w:cs="Arial"/>
          <w:i/>
          <w:szCs w:val="22"/>
        </w:rPr>
      </w:pPr>
      <w:r w:rsidRPr="006531F8">
        <w:rPr>
          <w:rFonts w:cs="Arial"/>
          <w:i/>
          <w:szCs w:val="22"/>
        </w:rPr>
        <w:t>SAR users</w:t>
      </w:r>
    </w:p>
    <w:p w14:paraId="665F36EE" w14:textId="77777777" w:rsidR="007D4947" w:rsidRPr="006531F8" w:rsidRDefault="007D4947" w:rsidP="007D4947">
      <w:pPr>
        <w:pStyle w:val="ListParagraph"/>
        <w:ind w:left="1440"/>
        <w:rPr>
          <w:rFonts w:cs="Arial"/>
          <w:i/>
          <w:szCs w:val="22"/>
        </w:rPr>
      </w:pPr>
    </w:p>
    <w:p w14:paraId="6DCB2419" w14:textId="77777777" w:rsidR="00451C07" w:rsidRPr="0090333E" w:rsidRDefault="00451C07" w:rsidP="00451C07">
      <w:pPr>
        <w:pStyle w:val="ListParagraph"/>
        <w:numPr>
          <w:ilvl w:val="0"/>
          <w:numId w:val="20"/>
        </w:numPr>
        <w:rPr>
          <w:rFonts w:cs="Arial"/>
          <w:szCs w:val="22"/>
        </w:rPr>
      </w:pPr>
      <w:r w:rsidRPr="0090333E">
        <w:rPr>
          <w:rFonts w:cs="Arial"/>
          <w:szCs w:val="22"/>
        </w:rPr>
        <w:t>Details of e-navigation gap</w:t>
      </w:r>
      <w:r w:rsidR="000B519E">
        <w:rPr>
          <w:rFonts w:cs="Arial"/>
          <w:szCs w:val="22"/>
        </w:rPr>
        <w:t>/</w:t>
      </w:r>
      <w:r w:rsidR="00134950">
        <w:rPr>
          <w:rFonts w:cs="Arial"/>
          <w:szCs w:val="22"/>
        </w:rPr>
        <w:t>s</w:t>
      </w:r>
      <w:r w:rsidRPr="0090333E">
        <w:rPr>
          <w:rFonts w:cs="Arial"/>
          <w:szCs w:val="22"/>
        </w:rPr>
        <w:t xml:space="preserve"> considered </w:t>
      </w:r>
      <w:r w:rsidR="00D23D75">
        <w:rPr>
          <w:rFonts w:cs="Arial"/>
          <w:szCs w:val="22"/>
        </w:rPr>
        <w:t>for</w:t>
      </w:r>
      <w:r w:rsidR="00D23D75" w:rsidRPr="0090333E">
        <w:rPr>
          <w:rFonts w:cs="Arial"/>
          <w:szCs w:val="22"/>
        </w:rPr>
        <w:t xml:space="preserve"> </w:t>
      </w:r>
      <w:r w:rsidRPr="0090333E">
        <w:rPr>
          <w:rFonts w:cs="Arial"/>
          <w:szCs w:val="22"/>
        </w:rPr>
        <w:t>the test</w:t>
      </w:r>
      <w:r w:rsidR="007D4947">
        <w:rPr>
          <w:rFonts w:cs="Arial"/>
          <w:szCs w:val="22"/>
        </w:rPr>
        <w:t>bed (</w:t>
      </w:r>
      <w:r w:rsidR="007D4947" w:rsidRPr="007D4947">
        <w:rPr>
          <w:rFonts w:cs="Arial"/>
          <w:i/>
          <w:szCs w:val="22"/>
        </w:rPr>
        <w:t>s</w:t>
      </w:r>
      <w:r w:rsidR="00D23D75" w:rsidRPr="007D4947">
        <w:rPr>
          <w:rFonts w:cs="Arial"/>
          <w:i/>
          <w:szCs w:val="22"/>
        </w:rPr>
        <w:t>ome examples are given below. For a complete list, please refer to</w:t>
      </w:r>
      <w:r w:rsidR="007D4947" w:rsidRPr="007D4947">
        <w:rPr>
          <w:rFonts w:cs="Arial"/>
          <w:i/>
          <w:szCs w:val="22"/>
        </w:rPr>
        <w:t xml:space="preserve"> </w:t>
      </w:r>
      <w:r w:rsidR="007D4947">
        <w:rPr>
          <w:rFonts w:cs="Arial"/>
          <w:i/>
          <w:szCs w:val="22"/>
        </w:rPr>
        <w:t xml:space="preserve">the </w:t>
      </w:r>
      <w:r w:rsidR="007D4947" w:rsidRPr="007D4947">
        <w:rPr>
          <w:rFonts w:cs="Arial"/>
          <w:i/>
          <w:szCs w:val="22"/>
        </w:rPr>
        <w:t xml:space="preserve">IMO MSC 91 </w:t>
      </w:r>
      <w:r w:rsidR="00D23D75" w:rsidRPr="007D4947">
        <w:rPr>
          <w:rFonts w:cs="Arial"/>
          <w:i/>
          <w:szCs w:val="22"/>
        </w:rPr>
        <w:t>report</w:t>
      </w:r>
      <w:r w:rsidR="007D4947">
        <w:rPr>
          <w:rFonts w:cs="Arial"/>
          <w:szCs w:val="22"/>
        </w:rPr>
        <w:t>)</w:t>
      </w:r>
      <w:r w:rsidR="00134950">
        <w:rPr>
          <w:rFonts w:cs="Arial"/>
          <w:szCs w:val="22"/>
        </w:rPr>
        <w:t>:</w:t>
      </w:r>
    </w:p>
    <w:p w14:paraId="2534B28B" w14:textId="77777777" w:rsidR="00451C07" w:rsidRPr="0090333E" w:rsidRDefault="00134950" w:rsidP="00451C07">
      <w:pPr>
        <w:pStyle w:val="ListParagraph"/>
        <w:numPr>
          <w:ilvl w:val="1"/>
          <w:numId w:val="20"/>
        </w:numPr>
        <w:rPr>
          <w:rFonts w:cs="Arial"/>
          <w:szCs w:val="22"/>
        </w:rPr>
      </w:pPr>
      <w:r>
        <w:rPr>
          <w:rFonts w:cs="Arial"/>
          <w:i/>
          <w:szCs w:val="22"/>
        </w:rPr>
        <w:t>I</w:t>
      </w:r>
      <w:r w:rsidR="00451C07" w:rsidRPr="0090333E">
        <w:rPr>
          <w:rFonts w:cs="Arial"/>
          <w:i/>
          <w:szCs w:val="22"/>
        </w:rPr>
        <w:t>nformation/data management</w:t>
      </w:r>
    </w:p>
    <w:p w14:paraId="71B241DB" w14:textId="77777777" w:rsidR="00451C07" w:rsidRPr="0090333E" w:rsidRDefault="00134950" w:rsidP="00451C07">
      <w:pPr>
        <w:pStyle w:val="ListParagraph"/>
        <w:numPr>
          <w:ilvl w:val="1"/>
          <w:numId w:val="20"/>
        </w:numPr>
        <w:rPr>
          <w:rFonts w:cs="Arial"/>
          <w:szCs w:val="22"/>
        </w:rPr>
      </w:pPr>
      <w:r>
        <w:rPr>
          <w:rFonts w:cs="Arial"/>
          <w:i/>
          <w:szCs w:val="22"/>
        </w:rPr>
        <w:t>E</w:t>
      </w:r>
      <w:r w:rsidR="00451C07" w:rsidRPr="0090333E">
        <w:rPr>
          <w:rFonts w:cs="Arial"/>
          <w:i/>
          <w:szCs w:val="22"/>
        </w:rPr>
        <w:t>ffective and robust voice communication and data transfer</w:t>
      </w:r>
    </w:p>
    <w:p w14:paraId="5E9553B6" w14:textId="77777777" w:rsidR="00451C07" w:rsidRPr="0090333E" w:rsidRDefault="000B519E" w:rsidP="00451C07">
      <w:pPr>
        <w:pStyle w:val="ListParagraph"/>
        <w:numPr>
          <w:ilvl w:val="1"/>
          <w:numId w:val="20"/>
        </w:numPr>
        <w:rPr>
          <w:rFonts w:cs="Arial"/>
          <w:szCs w:val="22"/>
        </w:rPr>
      </w:pPr>
      <w:r>
        <w:rPr>
          <w:rFonts w:cs="Arial"/>
          <w:i/>
          <w:szCs w:val="22"/>
        </w:rPr>
        <w:t>Systems and equipment</w:t>
      </w:r>
    </w:p>
    <w:p w14:paraId="21B94F5A" w14:textId="77777777" w:rsidR="00451C07" w:rsidRPr="0090333E" w:rsidRDefault="000B519E" w:rsidP="00451C07">
      <w:pPr>
        <w:pStyle w:val="ListParagraph"/>
        <w:numPr>
          <w:ilvl w:val="1"/>
          <w:numId w:val="20"/>
        </w:numPr>
        <w:rPr>
          <w:rFonts w:cs="Arial"/>
          <w:szCs w:val="22"/>
        </w:rPr>
      </w:pPr>
      <w:r>
        <w:rPr>
          <w:rFonts w:cs="Arial"/>
          <w:i/>
          <w:szCs w:val="22"/>
        </w:rPr>
        <w:t>Ship reporting</w:t>
      </w:r>
    </w:p>
    <w:p w14:paraId="5D25E831" w14:textId="77777777" w:rsidR="00451C07" w:rsidRPr="0090333E" w:rsidRDefault="00134950" w:rsidP="00451C07">
      <w:pPr>
        <w:pStyle w:val="ListParagraph"/>
        <w:numPr>
          <w:ilvl w:val="1"/>
          <w:numId w:val="20"/>
        </w:numPr>
        <w:rPr>
          <w:rFonts w:cs="Arial"/>
          <w:szCs w:val="22"/>
        </w:rPr>
      </w:pPr>
      <w:r>
        <w:rPr>
          <w:rFonts w:cs="Arial"/>
          <w:i/>
          <w:szCs w:val="22"/>
        </w:rPr>
        <w:t>Traffic monitoring; and/or</w:t>
      </w:r>
    </w:p>
    <w:p w14:paraId="124977FF" w14:textId="77777777" w:rsidR="006A69B7" w:rsidRDefault="00134950" w:rsidP="006A69B7">
      <w:pPr>
        <w:pStyle w:val="ListParagraph"/>
        <w:numPr>
          <w:ilvl w:val="1"/>
          <w:numId w:val="20"/>
        </w:numPr>
        <w:rPr>
          <w:rFonts w:cs="Arial"/>
          <w:i/>
          <w:szCs w:val="22"/>
        </w:rPr>
      </w:pPr>
      <w:r>
        <w:rPr>
          <w:rFonts w:cs="Arial"/>
          <w:i/>
          <w:szCs w:val="22"/>
        </w:rPr>
        <w:t>T</w:t>
      </w:r>
      <w:r w:rsidR="00451C07" w:rsidRPr="0090333E">
        <w:rPr>
          <w:rFonts w:cs="Arial"/>
          <w:i/>
          <w:szCs w:val="22"/>
        </w:rPr>
        <w:t>raining and familiarization</w:t>
      </w:r>
      <w:r w:rsidR="006A69B7" w:rsidRPr="006A69B7">
        <w:rPr>
          <w:rFonts w:cs="Arial"/>
          <w:i/>
          <w:szCs w:val="22"/>
        </w:rPr>
        <w:t xml:space="preserve"> </w:t>
      </w:r>
    </w:p>
    <w:p w14:paraId="278D1D19" w14:textId="77777777" w:rsidR="007D4947" w:rsidRPr="006A69B7" w:rsidRDefault="007D4947" w:rsidP="007D4947">
      <w:pPr>
        <w:pStyle w:val="ListParagraph"/>
        <w:ind w:left="1440"/>
        <w:rPr>
          <w:rFonts w:cs="Arial"/>
          <w:i/>
          <w:szCs w:val="22"/>
        </w:rPr>
      </w:pPr>
    </w:p>
    <w:p w14:paraId="6BA2090B" w14:textId="77777777" w:rsidR="00134950" w:rsidRPr="0090333E" w:rsidRDefault="00134950" w:rsidP="00134950">
      <w:pPr>
        <w:pStyle w:val="ListParagraph"/>
        <w:numPr>
          <w:ilvl w:val="0"/>
          <w:numId w:val="20"/>
        </w:numPr>
        <w:rPr>
          <w:rFonts w:cs="Arial"/>
          <w:szCs w:val="22"/>
        </w:rPr>
      </w:pPr>
      <w:r w:rsidRPr="0090333E">
        <w:rPr>
          <w:rFonts w:cs="Arial"/>
          <w:szCs w:val="22"/>
        </w:rPr>
        <w:t>The category of e-navigation gap</w:t>
      </w:r>
      <w:r w:rsidR="000B519E">
        <w:rPr>
          <w:rFonts w:cs="Arial"/>
          <w:szCs w:val="22"/>
        </w:rPr>
        <w:t>/</w:t>
      </w:r>
      <w:r>
        <w:rPr>
          <w:rFonts w:cs="Arial"/>
          <w:szCs w:val="22"/>
        </w:rPr>
        <w:t>s</w:t>
      </w:r>
      <w:r w:rsidRPr="0090333E">
        <w:rPr>
          <w:rFonts w:cs="Arial"/>
          <w:szCs w:val="22"/>
        </w:rPr>
        <w:t xml:space="preserve"> considered in the test</w:t>
      </w:r>
      <w:r w:rsidR="00D23D75">
        <w:rPr>
          <w:rFonts w:cs="Arial"/>
          <w:szCs w:val="22"/>
        </w:rPr>
        <w:t>bed</w:t>
      </w:r>
    </w:p>
    <w:p w14:paraId="4241D758" w14:textId="77777777" w:rsidR="00134950" w:rsidRPr="0090333E" w:rsidRDefault="00134950" w:rsidP="00134950">
      <w:pPr>
        <w:pStyle w:val="ListParagraph"/>
        <w:numPr>
          <w:ilvl w:val="1"/>
          <w:numId w:val="20"/>
        </w:numPr>
        <w:rPr>
          <w:rFonts w:cs="Arial"/>
          <w:szCs w:val="22"/>
        </w:rPr>
      </w:pPr>
      <w:r w:rsidRPr="0090333E">
        <w:rPr>
          <w:rFonts w:cs="Arial"/>
          <w:i/>
          <w:szCs w:val="22"/>
        </w:rPr>
        <w:t>Tech</w:t>
      </w:r>
      <w:r w:rsidR="000B519E">
        <w:rPr>
          <w:rFonts w:cs="Arial"/>
          <w:i/>
          <w:szCs w:val="22"/>
        </w:rPr>
        <w:t>nical</w:t>
      </w:r>
    </w:p>
    <w:p w14:paraId="72EF179E" w14:textId="77777777" w:rsidR="00134950" w:rsidRPr="0090333E" w:rsidRDefault="000B519E" w:rsidP="00134950">
      <w:pPr>
        <w:pStyle w:val="ListParagraph"/>
        <w:numPr>
          <w:ilvl w:val="1"/>
          <w:numId w:val="20"/>
        </w:numPr>
        <w:rPr>
          <w:rFonts w:cs="Arial"/>
          <w:szCs w:val="22"/>
        </w:rPr>
      </w:pPr>
      <w:r>
        <w:rPr>
          <w:rFonts w:cs="Arial"/>
          <w:i/>
          <w:szCs w:val="22"/>
        </w:rPr>
        <w:t>Regulatory</w:t>
      </w:r>
    </w:p>
    <w:p w14:paraId="596A01A2" w14:textId="77777777" w:rsidR="00134950" w:rsidRPr="0090333E" w:rsidRDefault="00134950" w:rsidP="00134950">
      <w:pPr>
        <w:pStyle w:val="ListParagraph"/>
        <w:numPr>
          <w:ilvl w:val="1"/>
          <w:numId w:val="20"/>
        </w:numPr>
        <w:rPr>
          <w:rFonts w:cs="Arial"/>
          <w:szCs w:val="22"/>
        </w:rPr>
      </w:pPr>
      <w:r>
        <w:rPr>
          <w:rFonts w:cs="Arial"/>
          <w:i/>
          <w:szCs w:val="22"/>
        </w:rPr>
        <w:t>Operational; and/</w:t>
      </w:r>
      <w:r w:rsidRPr="0090333E">
        <w:rPr>
          <w:rFonts w:cs="Arial"/>
          <w:i/>
          <w:szCs w:val="22"/>
        </w:rPr>
        <w:t xml:space="preserve">or </w:t>
      </w:r>
    </w:p>
    <w:p w14:paraId="52CD79CB" w14:textId="77777777" w:rsidR="00BD2E5A" w:rsidRPr="007D4947" w:rsidRDefault="00134950" w:rsidP="00BD2E5A">
      <w:pPr>
        <w:pStyle w:val="ListParagraph"/>
        <w:numPr>
          <w:ilvl w:val="1"/>
          <w:numId w:val="20"/>
        </w:numPr>
        <w:rPr>
          <w:rFonts w:cs="Arial"/>
          <w:szCs w:val="22"/>
        </w:rPr>
      </w:pPr>
      <w:r>
        <w:rPr>
          <w:rFonts w:cs="Arial"/>
          <w:i/>
          <w:szCs w:val="22"/>
        </w:rPr>
        <w:t>T</w:t>
      </w:r>
      <w:r w:rsidRPr="0090333E">
        <w:rPr>
          <w:rFonts w:cs="Arial"/>
          <w:i/>
          <w:szCs w:val="22"/>
        </w:rPr>
        <w:t>raining</w:t>
      </w:r>
    </w:p>
    <w:p w14:paraId="2FC647B3" w14:textId="77777777" w:rsidR="007D4947" w:rsidRPr="00BD2E5A" w:rsidRDefault="007D4947" w:rsidP="007D4947">
      <w:pPr>
        <w:pStyle w:val="ListParagraph"/>
        <w:ind w:left="1440"/>
        <w:rPr>
          <w:rFonts w:cs="Arial"/>
          <w:szCs w:val="22"/>
        </w:rPr>
      </w:pPr>
    </w:p>
    <w:p w14:paraId="64B96788" w14:textId="77777777" w:rsidR="007D4947" w:rsidRPr="007D4947" w:rsidRDefault="00134950" w:rsidP="007D4947">
      <w:pPr>
        <w:pStyle w:val="ListParagraph"/>
        <w:numPr>
          <w:ilvl w:val="0"/>
          <w:numId w:val="20"/>
        </w:numPr>
        <w:rPr>
          <w:rFonts w:cs="Arial"/>
          <w:i/>
          <w:szCs w:val="22"/>
        </w:rPr>
      </w:pPr>
      <w:r w:rsidRPr="00D23D75">
        <w:rPr>
          <w:rFonts w:cs="Arial"/>
          <w:szCs w:val="22"/>
        </w:rPr>
        <w:t>Details of e-navigation solution</w:t>
      </w:r>
      <w:r w:rsidR="000B519E" w:rsidRPr="00D23D75">
        <w:rPr>
          <w:rFonts w:cs="Arial"/>
          <w:szCs w:val="22"/>
        </w:rPr>
        <w:t>/</w:t>
      </w:r>
      <w:r w:rsidRPr="00D23D75">
        <w:rPr>
          <w:rFonts w:cs="Arial"/>
          <w:szCs w:val="22"/>
        </w:rPr>
        <w:t>s considered in the test</w:t>
      </w:r>
      <w:r w:rsidR="00D23D75" w:rsidRPr="00D23D75">
        <w:rPr>
          <w:rFonts w:cs="Arial"/>
          <w:szCs w:val="22"/>
        </w:rPr>
        <w:t>bed</w:t>
      </w:r>
      <w:r w:rsidR="007D4947">
        <w:rPr>
          <w:rFonts w:cs="Arial"/>
          <w:szCs w:val="22"/>
        </w:rPr>
        <w:t xml:space="preserve"> (</w:t>
      </w:r>
      <w:r w:rsidR="00D23D75" w:rsidRPr="007D4947">
        <w:rPr>
          <w:rFonts w:cs="Arial"/>
          <w:i/>
          <w:szCs w:val="22"/>
        </w:rPr>
        <w:t xml:space="preserve">solutions </w:t>
      </w:r>
      <w:r w:rsidR="003872BC" w:rsidRPr="007D4947">
        <w:rPr>
          <w:rFonts w:cs="Arial"/>
          <w:i/>
          <w:szCs w:val="22"/>
        </w:rPr>
        <w:t>p</w:t>
      </w:r>
      <w:r w:rsidR="003872BC">
        <w:rPr>
          <w:rFonts w:cs="Arial"/>
          <w:i/>
          <w:szCs w:val="22"/>
        </w:rPr>
        <w:t>rioritis</w:t>
      </w:r>
      <w:r w:rsidR="003872BC" w:rsidRPr="007D4947">
        <w:rPr>
          <w:rFonts w:cs="Arial"/>
          <w:i/>
          <w:szCs w:val="22"/>
        </w:rPr>
        <w:t>ed</w:t>
      </w:r>
      <w:r w:rsidR="003872BC">
        <w:rPr>
          <w:rFonts w:cs="Arial"/>
          <w:i/>
          <w:szCs w:val="22"/>
        </w:rPr>
        <w:t xml:space="preserve"> by IMO</w:t>
      </w:r>
      <w:r w:rsidR="003872BC" w:rsidRPr="007D4947">
        <w:rPr>
          <w:rFonts w:cs="Arial"/>
          <w:i/>
          <w:szCs w:val="22"/>
        </w:rPr>
        <w:t xml:space="preserve"> </w:t>
      </w:r>
      <w:r w:rsidR="00D23D75" w:rsidRPr="007D4947">
        <w:rPr>
          <w:rFonts w:cs="Arial"/>
          <w:i/>
          <w:szCs w:val="22"/>
        </w:rPr>
        <w:t xml:space="preserve">are listed below. </w:t>
      </w:r>
      <w:r w:rsidR="007D4947" w:rsidRPr="007D4947">
        <w:rPr>
          <w:rFonts w:cs="Arial"/>
          <w:i/>
          <w:szCs w:val="22"/>
        </w:rPr>
        <w:t xml:space="preserve"> </w:t>
      </w:r>
      <w:r w:rsidR="00D23D75" w:rsidRPr="007D4947">
        <w:rPr>
          <w:rFonts w:cs="Arial"/>
          <w:i/>
          <w:szCs w:val="22"/>
        </w:rPr>
        <w:t>For a complete list, p</w:t>
      </w:r>
      <w:r w:rsidR="007D4947" w:rsidRPr="007D4947">
        <w:rPr>
          <w:rFonts w:cs="Arial"/>
          <w:i/>
          <w:szCs w:val="22"/>
        </w:rPr>
        <w:t xml:space="preserve">lease refer to the IMO MSC 91 </w:t>
      </w:r>
      <w:r w:rsidR="00084AEF" w:rsidRPr="007D4947">
        <w:rPr>
          <w:rFonts w:cs="Arial"/>
          <w:i/>
          <w:szCs w:val="22"/>
        </w:rPr>
        <w:t>report</w:t>
      </w:r>
      <w:r w:rsidR="007D4947">
        <w:rPr>
          <w:rFonts w:cs="Arial"/>
          <w:szCs w:val="22"/>
        </w:rPr>
        <w:t>)</w:t>
      </w:r>
      <w:r w:rsidR="00D23D75">
        <w:rPr>
          <w:rFonts w:cs="Arial"/>
          <w:szCs w:val="22"/>
        </w:rPr>
        <w:t>:</w:t>
      </w:r>
    </w:p>
    <w:p w14:paraId="37C5AD84" w14:textId="77777777" w:rsidR="00134950" w:rsidRPr="00D23D75" w:rsidRDefault="00134950" w:rsidP="007D4947">
      <w:pPr>
        <w:pStyle w:val="ListParagraph"/>
        <w:numPr>
          <w:ilvl w:val="1"/>
          <w:numId w:val="20"/>
        </w:numPr>
        <w:rPr>
          <w:rFonts w:cs="Arial"/>
          <w:i/>
          <w:szCs w:val="22"/>
        </w:rPr>
      </w:pPr>
      <w:r w:rsidRPr="00D23D75">
        <w:rPr>
          <w:rFonts w:cs="Arial"/>
          <w:i/>
          <w:szCs w:val="22"/>
        </w:rPr>
        <w:t>S1: Improved, harmonized a</w:t>
      </w:r>
      <w:r w:rsidR="000B519E" w:rsidRPr="00D23D75">
        <w:rPr>
          <w:rFonts w:cs="Arial"/>
          <w:i/>
          <w:szCs w:val="22"/>
        </w:rPr>
        <w:t>nd user-friendly bridge design</w:t>
      </w:r>
    </w:p>
    <w:p w14:paraId="359E6404" w14:textId="77777777" w:rsidR="00134950" w:rsidRPr="0090333E" w:rsidRDefault="00134950" w:rsidP="00134950">
      <w:pPr>
        <w:pStyle w:val="ListParagraph"/>
        <w:numPr>
          <w:ilvl w:val="1"/>
          <w:numId w:val="20"/>
        </w:numPr>
        <w:rPr>
          <w:rFonts w:cs="Arial"/>
          <w:i/>
          <w:szCs w:val="22"/>
        </w:rPr>
      </w:pPr>
      <w:r w:rsidRPr="0090333E">
        <w:rPr>
          <w:rFonts w:cs="Arial"/>
          <w:i/>
          <w:szCs w:val="22"/>
        </w:rPr>
        <w:t>S2: Means for standardized and automated reporting</w:t>
      </w:r>
    </w:p>
    <w:p w14:paraId="186FB6BC" w14:textId="77777777" w:rsidR="00134950" w:rsidRPr="0090333E" w:rsidRDefault="00134950" w:rsidP="00134950">
      <w:pPr>
        <w:pStyle w:val="ListParagraph"/>
        <w:numPr>
          <w:ilvl w:val="1"/>
          <w:numId w:val="20"/>
        </w:numPr>
        <w:rPr>
          <w:rFonts w:cs="Arial"/>
          <w:i/>
          <w:szCs w:val="22"/>
        </w:rPr>
      </w:pPr>
      <w:r w:rsidRPr="0090333E">
        <w:rPr>
          <w:rFonts w:cs="Arial"/>
          <w:i/>
          <w:szCs w:val="22"/>
        </w:rPr>
        <w:t>S3: Improved reliability, resilience and integrity of bridge equipment and navigation information</w:t>
      </w:r>
    </w:p>
    <w:p w14:paraId="10C21681" w14:textId="77777777" w:rsidR="00134950" w:rsidRPr="0090333E" w:rsidRDefault="00134950" w:rsidP="00134950">
      <w:pPr>
        <w:pStyle w:val="ListParagraph"/>
        <w:numPr>
          <w:ilvl w:val="1"/>
          <w:numId w:val="20"/>
        </w:numPr>
        <w:rPr>
          <w:rFonts w:cs="Arial"/>
          <w:i/>
          <w:szCs w:val="22"/>
        </w:rPr>
      </w:pPr>
      <w:r w:rsidRPr="0090333E">
        <w:rPr>
          <w:rFonts w:cs="Arial"/>
          <w:i/>
          <w:szCs w:val="22"/>
        </w:rPr>
        <w:t>S4: Integration and presentation of available information in graphical displays received via communication equipment</w:t>
      </w:r>
    </w:p>
    <w:p w14:paraId="00E5FBEE" w14:textId="77777777" w:rsidR="00134950" w:rsidRPr="007D4947" w:rsidRDefault="00134950" w:rsidP="00134950">
      <w:pPr>
        <w:pStyle w:val="ListParagraph"/>
        <w:numPr>
          <w:ilvl w:val="1"/>
          <w:numId w:val="20"/>
        </w:numPr>
        <w:rPr>
          <w:rFonts w:cs="Arial"/>
          <w:b/>
          <w:szCs w:val="22"/>
        </w:rPr>
      </w:pPr>
      <w:r w:rsidRPr="0090333E">
        <w:rPr>
          <w:rFonts w:cs="Arial"/>
          <w:i/>
          <w:szCs w:val="22"/>
        </w:rPr>
        <w:t>S9: Improved Communication of VTS Service Portfolio</w:t>
      </w:r>
    </w:p>
    <w:p w14:paraId="11FE7B42" w14:textId="77777777" w:rsidR="007D4947" w:rsidRPr="0090333E" w:rsidRDefault="007D4947" w:rsidP="007D4947">
      <w:pPr>
        <w:pStyle w:val="ListParagraph"/>
        <w:ind w:left="1440"/>
        <w:rPr>
          <w:rFonts w:cs="Arial"/>
          <w:b/>
          <w:szCs w:val="22"/>
        </w:rPr>
      </w:pPr>
    </w:p>
    <w:p w14:paraId="6ACB4361" w14:textId="77777777" w:rsidR="00BD2E5A" w:rsidRPr="0090333E" w:rsidRDefault="00BD2E5A" w:rsidP="00BD2E5A">
      <w:pPr>
        <w:pStyle w:val="ListParagraph"/>
        <w:numPr>
          <w:ilvl w:val="0"/>
          <w:numId w:val="20"/>
        </w:numPr>
        <w:rPr>
          <w:rFonts w:cs="Arial"/>
          <w:szCs w:val="22"/>
        </w:rPr>
      </w:pPr>
      <w:r w:rsidRPr="0090333E">
        <w:rPr>
          <w:rFonts w:cs="Arial"/>
          <w:szCs w:val="22"/>
        </w:rPr>
        <w:t>The category of e-navigation solution</w:t>
      </w:r>
      <w:r>
        <w:rPr>
          <w:rFonts w:cs="Arial"/>
          <w:szCs w:val="22"/>
        </w:rPr>
        <w:t>/s</w:t>
      </w:r>
      <w:r w:rsidRPr="0090333E">
        <w:rPr>
          <w:rFonts w:cs="Arial"/>
          <w:szCs w:val="22"/>
        </w:rPr>
        <w:t xml:space="preserve"> considered in the test</w:t>
      </w:r>
      <w:r w:rsidR="007D4947">
        <w:rPr>
          <w:rFonts w:cs="Arial"/>
          <w:szCs w:val="22"/>
        </w:rPr>
        <w:t>bed</w:t>
      </w:r>
    </w:p>
    <w:p w14:paraId="12E4D29F" w14:textId="77777777" w:rsidR="00BD2E5A" w:rsidRPr="0090333E" w:rsidRDefault="00BD2E5A" w:rsidP="00BD2E5A">
      <w:pPr>
        <w:pStyle w:val="ListParagraph"/>
        <w:numPr>
          <w:ilvl w:val="1"/>
          <w:numId w:val="20"/>
        </w:numPr>
        <w:rPr>
          <w:rFonts w:cs="Arial"/>
          <w:szCs w:val="22"/>
        </w:rPr>
      </w:pPr>
      <w:r w:rsidRPr="0090333E">
        <w:rPr>
          <w:rFonts w:cs="Arial"/>
          <w:i/>
          <w:szCs w:val="22"/>
        </w:rPr>
        <w:t>Tech</w:t>
      </w:r>
      <w:r>
        <w:rPr>
          <w:rFonts w:cs="Arial"/>
          <w:i/>
          <w:szCs w:val="22"/>
        </w:rPr>
        <w:t>nical</w:t>
      </w:r>
    </w:p>
    <w:p w14:paraId="6F70C8B1" w14:textId="77777777" w:rsidR="00BD2E5A" w:rsidRPr="0090333E" w:rsidRDefault="00BD2E5A" w:rsidP="00BD2E5A">
      <w:pPr>
        <w:pStyle w:val="ListParagraph"/>
        <w:numPr>
          <w:ilvl w:val="1"/>
          <w:numId w:val="20"/>
        </w:numPr>
        <w:rPr>
          <w:rFonts w:cs="Arial"/>
          <w:szCs w:val="22"/>
        </w:rPr>
      </w:pPr>
      <w:r>
        <w:rPr>
          <w:rFonts w:cs="Arial"/>
          <w:i/>
          <w:szCs w:val="22"/>
        </w:rPr>
        <w:t>Regulatory</w:t>
      </w:r>
    </w:p>
    <w:p w14:paraId="54D03193" w14:textId="77777777" w:rsidR="00BD2E5A" w:rsidRPr="0090333E" w:rsidRDefault="00BD2E5A" w:rsidP="00BD2E5A">
      <w:pPr>
        <w:pStyle w:val="ListParagraph"/>
        <w:numPr>
          <w:ilvl w:val="1"/>
          <w:numId w:val="20"/>
        </w:numPr>
        <w:rPr>
          <w:rFonts w:cs="Arial"/>
          <w:szCs w:val="22"/>
        </w:rPr>
      </w:pPr>
      <w:r>
        <w:rPr>
          <w:rFonts w:cs="Arial"/>
          <w:i/>
          <w:szCs w:val="22"/>
        </w:rPr>
        <w:t>Operational; and/</w:t>
      </w:r>
      <w:r w:rsidRPr="0090333E">
        <w:rPr>
          <w:rFonts w:cs="Arial"/>
          <w:i/>
          <w:szCs w:val="22"/>
        </w:rPr>
        <w:t xml:space="preserve">or </w:t>
      </w:r>
    </w:p>
    <w:p w14:paraId="520AB73B" w14:textId="77777777" w:rsidR="00BD2E5A" w:rsidRPr="00BD2E5A" w:rsidRDefault="00BD2E5A" w:rsidP="00BD2E5A">
      <w:pPr>
        <w:pStyle w:val="ListParagraph"/>
        <w:numPr>
          <w:ilvl w:val="1"/>
          <w:numId w:val="20"/>
        </w:numPr>
        <w:rPr>
          <w:rFonts w:cs="Arial"/>
          <w:szCs w:val="22"/>
        </w:rPr>
      </w:pPr>
      <w:r>
        <w:rPr>
          <w:rFonts w:cs="Arial"/>
          <w:i/>
          <w:szCs w:val="22"/>
        </w:rPr>
        <w:t>T</w:t>
      </w:r>
      <w:r w:rsidRPr="0090333E">
        <w:rPr>
          <w:rFonts w:cs="Arial"/>
          <w:i/>
          <w:szCs w:val="22"/>
        </w:rPr>
        <w:t>raining</w:t>
      </w:r>
    </w:p>
    <w:p w14:paraId="002442AE" w14:textId="77777777" w:rsidR="0090333E" w:rsidRDefault="00D23D75" w:rsidP="00B5027B">
      <w:pPr>
        <w:pStyle w:val="ListParagraph"/>
        <w:numPr>
          <w:ilvl w:val="0"/>
          <w:numId w:val="20"/>
        </w:numPr>
        <w:rPr>
          <w:rFonts w:cs="Arial"/>
          <w:szCs w:val="22"/>
        </w:rPr>
      </w:pPr>
      <w:r w:rsidRPr="00B5027B">
        <w:rPr>
          <w:rFonts w:cs="Arial"/>
          <w:szCs w:val="22"/>
        </w:rPr>
        <w:t>Links to similar / relevant testbeds (if any)</w:t>
      </w:r>
    </w:p>
    <w:p w14:paraId="0A1EC470" w14:textId="77777777" w:rsidR="00D23D75" w:rsidRPr="00B5027B" w:rsidRDefault="00D23D75" w:rsidP="00B5027B">
      <w:pPr>
        <w:pStyle w:val="ListParagraph"/>
        <w:rPr>
          <w:rFonts w:cs="Arial"/>
          <w:szCs w:val="22"/>
        </w:rPr>
      </w:pPr>
    </w:p>
    <w:p w14:paraId="5962AB25" w14:textId="77777777" w:rsidR="00134950" w:rsidRDefault="00134950" w:rsidP="00641A4B">
      <w:pPr>
        <w:pStyle w:val="ListParagraph"/>
        <w:numPr>
          <w:ilvl w:val="0"/>
          <w:numId w:val="23"/>
        </w:numPr>
        <w:rPr>
          <w:rFonts w:cs="Arial"/>
          <w:b/>
          <w:szCs w:val="22"/>
        </w:rPr>
      </w:pPr>
      <w:r>
        <w:rPr>
          <w:rFonts w:cs="Arial"/>
          <w:b/>
          <w:szCs w:val="22"/>
        </w:rPr>
        <w:t>Testbed methodology</w:t>
      </w:r>
    </w:p>
    <w:p w14:paraId="394C83F9" w14:textId="77777777" w:rsidR="00134950" w:rsidRDefault="00134950" w:rsidP="00134950">
      <w:pPr>
        <w:pStyle w:val="ListParagraph"/>
        <w:numPr>
          <w:ilvl w:val="0"/>
          <w:numId w:val="20"/>
        </w:numPr>
        <w:rPr>
          <w:rFonts w:cs="Arial"/>
          <w:szCs w:val="22"/>
        </w:rPr>
      </w:pPr>
      <w:r>
        <w:rPr>
          <w:rFonts w:cs="Arial"/>
          <w:szCs w:val="22"/>
        </w:rPr>
        <w:t>Metho</w:t>
      </w:r>
      <w:r w:rsidR="007D4947">
        <w:rPr>
          <w:rFonts w:cs="Arial"/>
          <w:szCs w:val="22"/>
        </w:rPr>
        <w:t>dology used for data collection</w:t>
      </w:r>
    </w:p>
    <w:p w14:paraId="476FB455" w14:textId="77777777" w:rsidR="00134950" w:rsidRPr="006A69B7" w:rsidRDefault="000B519E" w:rsidP="00641A4B">
      <w:pPr>
        <w:pStyle w:val="ListParagraph"/>
        <w:numPr>
          <w:ilvl w:val="1"/>
          <w:numId w:val="24"/>
        </w:numPr>
        <w:rPr>
          <w:rFonts w:cs="Arial"/>
          <w:i/>
          <w:szCs w:val="22"/>
        </w:rPr>
      </w:pPr>
      <w:r>
        <w:rPr>
          <w:rFonts w:cs="Arial"/>
          <w:i/>
          <w:szCs w:val="22"/>
        </w:rPr>
        <w:t>Method</w:t>
      </w:r>
    </w:p>
    <w:p w14:paraId="236608A8" w14:textId="77777777" w:rsidR="00134950" w:rsidRPr="006A69B7" w:rsidRDefault="000B519E" w:rsidP="00641A4B">
      <w:pPr>
        <w:pStyle w:val="ListParagraph"/>
        <w:numPr>
          <w:ilvl w:val="1"/>
          <w:numId w:val="24"/>
        </w:numPr>
        <w:rPr>
          <w:rFonts w:cs="Arial"/>
          <w:i/>
          <w:szCs w:val="22"/>
        </w:rPr>
      </w:pPr>
      <w:r>
        <w:rPr>
          <w:rFonts w:cs="Arial"/>
          <w:i/>
          <w:szCs w:val="22"/>
        </w:rPr>
        <w:t>Validity</w:t>
      </w:r>
    </w:p>
    <w:p w14:paraId="1C66DE77" w14:textId="77777777" w:rsidR="00134950" w:rsidRDefault="000B519E" w:rsidP="00641A4B">
      <w:pPr>
        <w:pStyle w:val="ListParagraph"/>
        <w:numPr>
          <w:ilvl w:val="1"/>
          <w:numId w:val="24"/>
        </w:numPr>
        <w:rPr>
          <w:rFonts w:cs="Arial"/>
          <w:i/>
          <w:szCs w:val="22"/>
        </w:rPr>
      </w:pPr>
      <w:r>
        <w:rPr>
          <w:rFonts w:cs="Arial"/>
          <w:i/>
          <w:szCs w:val="22"/>
        </w:rPr>
        <w:t>Reliability</w:t>
      </w:r>
    </w:p>
    <w:p w14:paraId="31712F02" w14:textId="77777777" w:rsidR="007D4947" w:rsidRPr="007D4947" w:rsidRDefault="007D4947" w:rsidP="007D4947">
      <w:pPr>
        <w:rPr>
          <w:rFonts w:cs="Arial"/>
          <w:i/>
          <w:szCs w:val="22"/>
        </w:rPr>
      </w:pPr>
    </w:p>
    <w:p w14:paraId="5E2526E8" w14:textId="77777777" w:rsidR="00134950" w:rsidRPr="00451C07" w:rsidRDefault="00F70807" w:rsidP="00134950">
      <w:pPr>
        <w:pStyle w:val="ListParagraph"/>
        <w:numPr>
          <w:ilvl w:val="0"/>
          <w:numId w:val="20"/>
        </w:numPr>
        <w:rPr>
          <w:rFonts w:cs="Arial"/>
          <w:szCs w:val="22"/>
        </w:rPr>
      </w:pPr>
      <w:r>
        <w:rPr>
          <w:rFonts w:cs="Arial"/>
          <w:szCs w:val="22"/>
        </w:rPr>
        <w:t xml:space="preserve">Summary information on testbed </w:t>
      </w:r>
      <w:r w:rsidR="000770E8">
        <w:rPr>
          <w:rFonts w:cs="Arial"/>
          <w:szCs w:val="22"/>
        </w:rPr>
        <w:t xml:space="preserve">respondents / participants </w:t>
      </w:r>
      <w:r w:rsidRPr="00451C07">
        <w:rPr>
          <w:rFonts w:cs="Arial"/>
          <w:szCs w:val="22"/>
        </w:rPr>
        <w:t xml:space="preserve"> </w:t>
      </w:r>
    </w:p>
    <w:p w14:paraId="5252818D" w14:textId="77777777" w:rsidR="00134950" w:rsidRPr="00B5027B" w:rsidRDefault="000B519E" w:rsidP="00641A4B">
      <w:pPr>
        <w:pStyle w:val="ListParagraph"/>
        <w:numPr>
          <w:ilvl w:val="1"/>
          <w:numId w:val="24"/>
        </w:numPr>
        <w:rPr>
          <w:rFonts w:cs="Arial"/>
          <w:i/>
          <w:szCs w:val="22"/>
        </w:rPr>
      </w:pPr>
      <w:r>
        <w:rPr>
          <w:rFonts w:cs="Arial"/>
          <w:i/>
          <w:szCs w:val="22"/>
        </w:rPr>
        <w:t>Number</w:t>
      </w:r>
    </w:p>
    <w:p w14:paraId="4240CDF2" w14:textId="77777777" w:rsidR="00134950" w:rsidRPr="00B5027B" w:rsidRDefault="00134950" w:rsidP="00641A4B">
      <w:pPr>
        <w:pStyle w:val="ListParagraph"/>
        <w:numPr>
          <w:ilvl w:val="1"/>
          <w:numId w:val="24"/>
        </w:numPr>
        <w:rPr>
          <w:rFonts w:cs="Arial"/>
          <w:i/>
          <w:szCs w:val="22"/>
        </w:rPr>
      </w:pPr>
      <w:r w:rsidRPr="00451C07">
        <w:rPr>
          <w:rFonts w:cs="Arial"/>
          <w:i/>
          <w:szCs w:val="22"/>
        </w:rPr>
        <w:t>Background</w:t>
      </w:r>
    </w:p>
    <w:p w14:paraId="4B29A0F1" w14:textId="77777777" w:rsidR="00134950" w:rsidRPr="00B5027B" w:rsidRDefault="000B519E" w:rsidP="00641A4B">
      <w:pPr>
        <w:pStyle w:val="ListParagraph"/>
        <w:numPr>
          <w:ilvl w:val="1"/>
          <w:numId w:val="24"/>
        </w:numPr>
        <w:rPr>
          <w:rFonts w:cs="Arial"/>
          <w:i/>
          <w:szCs w:val="22"/>
        </w:rPr>
      </w:pPr>
      <w:r>
        <w:rPr>
          <w:rFonts w:cs="Arial"/>
          <w:i/>
          <w:szCs w:val="22"/>
        </w:rPr>
        <w:t>Experience</w:t>
      </w:r>
    </w:p>
    <w:p w14:paraId="17102A33" w14:textId="77777777" w:rsidR="00134950" w:rsidRDefault="000B519E" w:rsidP="00641A4B">
      <w:pPr>
        <w:pStyle w:val="ListParagraph"/>
        <w:numPr>
          <w:ilvl w:val="1"/>
          <w:numId w:val="24"/>
        </w:numPr>
        <w:rPr>
          <w:rFonts w:cs="Arial"/>
          <w:i/>
          <w:szCs w:val="22"/>
        </w:rPr>
      </w:pPr>
      <w:r>
        <w:rPr>
          <w:rFonts w:cs="Arial"/>
          <w:i/>
          <w:szCs w:val="22"/>
        </w:rPr>
        <w:t>Demographics</w:t>
      </w:r>
      <w:r w:rsidR="00134950">
        <w:rPr>
          <w:rFonts w:cs="Arial"/>
          <w:i/>
          <w:szCs w:val="22"/>
        </w:rPr>
        <w:t xml:space="preserve"> </w:t>
      </w:r>
      <w:r w:rsidR="00F70807">
        <w:rPr>
          <w:rFonts w:cs="Arial"/>
          <w:i/>
          <w:szCs w:val="22"/>
        </w:rPr>
        <w:t>(e.g. age, gender)</w:t>
      </w:r>
    </w:p>
    <w:p w14:paraId="622FA88A" w14:textId="77777777" w:rsidR="007D4947" w:rsidRPr="00B5027B" w:rsidRDefault="007D4947" w:rsidP="007D4947">
      <w:pPr>
        <w:pStyle w:val="ListParagraph"/>
        <w:ind w:left="1440"/>
        <w:rPr>
          <w:rFonts w:cs="Arial"/>
          <w:i/>
          <w:szCs w:val="22"/>
        </w:rPr>
      </w:pPr>
    </w:p>
    <w:p w14:paraId="596190F2" w14:textId="77777777" w:rsidR="00134950" w:rsidRDefault="00134950" w:rsidP="00134950">
      <w:pPr>
        <w:pStyle w:val="ListParagraph"/>
        <w:numPr>
          <w:ilvl w:val="0"/>
          <w:numId w:val="20"/>
        </w:numPr>
        <w:rPr>
          <w:rFonts w:cs="Arial"/>
          <w:szCs w:val="22"/>
        </w:rPr>
      </w:pPr>
      <w:r>
        <w:rPr>
          <w:rFonts w:cs="Arial"/>
          <w:szCs w:val="22"/>
        </w:rPr>
        <w:t>P</w:t>
      </w:r>
      <w:r w:rsidRPr="00451C07">
        <w:rPr>
          <w:rFonts w:cs="Arial"/>
          <w:szCs w:val="22"/>
        </w:rPr>
        <w:t>rocedure used in the test</w:t>
      </w:r>
      <w:r w:rsidR="00084AEF">
        <w:rPr>
          <w:rFonts w:cs="Arial"/>
          <w:szCs w:val="22"/>
        </w:rPr>
        <w:t>bed</w:t>
      </w:r>
    </w:p>
    <w:p w14:paraId="0F027373" w14:textId="77777777" w:rsidR="006A69B7" w:rsidRPr="006A69B7" w:rsidRDefault="000B519E" w:rsidP="00641A4B">
      <w:pPr>
        <w:pStyle w:val="ListParagraph"/>
        <w:numPr>
          <w:ilvl w:val="1"/>
          <w:numId w:val="24"/>
        </w:numPr>
        <w:rPr>
          <w:rFonts w:cs="Arial"/>
          <w:i/>
          <w:szCs w:val="22"/>
        </w:rPr>
      </w:pPr>
      <w:r>
        <w:rPr>
          <w:rFonts w:cs="Arial"/>
          <w:i/>
          <w:szCs w:val="22"/>
        </w:rPr>
        <w:t>Testbed setup</w:t>
      </w:r>
    </w:p>
    <w:p w14:paraId="6C13CCF4" w14:textId="77777777" w:rsidR="006A69B7" w:rsidRPr="006A69B7" w:rsidRDefault="000B519E" w:rsidP="00641A4B">
      <w:pPr>
        <w:pStyle w:val="ListParagraph"/>
        <w:numPr>
          <w:ilvl w:val="1"/>
          <w:numId w:val="24"/>
        </w:numPr>
        <w:rPr>
          <w:rFonts w:cs="Arial"/>
          <w:i/>
          <w:szCs w:val="22"/>
        </w:rPr>
      </w:pPr>
      <w:r>
        <w:rPr>
          <w:rFonts w:cs="Arial"/>
          <w:i/>
          <w:szCs w:val="22"/>
        </w:rPr>
        <w:t>Technical solutions used</w:t>
      </w:r>
    </w:p>
    <w:p w14:paraId="4EAAA619" w14:textId="77777777" w:rsidR="00134950" w:rsidRPr="006A69B7" w:rsidRDefault="000B519E" w:rsidP="00641A4B">
      <w:pPr>
        <w:pStyle w:val="ListParagraph"/>
        <w:numPr>
          <w:ilvl w:val="1"/>
          <w:numId w:val="24"/>
        </w:numPr>
        <w:rPr>
          <w:rFonts w:cs="Arial"/>
          <w:i/>
          <w:szCs w:val="22"/>
        </w:rPr>
      </w:pPr>
      <w:r>
        <w:rPr>
          <w:rFonts w:cs="Arial"/>
          <w:i/>
          <w:szCs w:val="22"/>
        </w:rPr>
        <w:t>Standards</w:t>
      </w:r>
    </w:p>
    <w:p w14:paraId="03B2F7DC" w14:textId="77777777" w:rsidR="00134950" w:rsidRPr="006A69B7" w:rsidRDefault="00134950" w:rsidP="00641A4B">
      <w:pPr>
        <w:pStyle w:val="ListParagraph"/>
        <w:numPr>
          <w:ilvl w:val="1"/>
          <w:numId w:val="24"/>
        </w:numPr>
        <w:rPr>
          <w:rFonts w:cs="Arial"/>
          <w:i/>
          <w:szCs w:val="22"/>
        </w:rPr>
      </w:pPr>
      <w:r w:rsidRPr="006A69B7">
        <w:rPr>
          <w:rFonts w:cs="Arial"/>
          <w:i/>
          <w:szCs w:val="22"/>
        </w:rPr>
        <w:t>Guidance documents</w:t>
      </w:r>
    </w:p>
    <w:p w14:paraId="03DB602F" w14:textId="77777777" w:rsidR="00134950" w:rsidRDefault="00384827" w:rsidP="00641A4B">
      <w:pPr>
        <w:pStyle w:val="ListParagraph"/>
        <w:numPr>
          <w:ilvl w:val="1"/>
          <w:numId w:val="24"/>
        </w:numPr>
        <w:rPr>
          <w:rFonts w:cs="Arial"/>
          <w:i/>
          <w:szCs w:val="22"/>
        </w:rPr>
      </w:pPr>
      <w:r>
        <w:rPr>
          <w:rFonts w:cs="Arial"/>
          <w:i/>
          <w:szCs w:val="22"/>
        </w:rPr>
        <w:t>Standard Operating Procedures</w:t>
      </w:r>
      <w:r w:rsidR="00134950" w:rsidRPr="006A69B7">
        <w:rPr>
          <w:rFonts w:cs="Arial"/>
          <w:i/>
          <w:szCs w:val="22"/>
        </w:rPr>
        <w:t xml:space="preserve"> </w:t>
      </w:r>
    </w:p>
    <w:p w14:paraId="12059377" w14:textId="77777777" w:rsidR="00A02FBC" w:rsidRPr="006A69B7" w:rsidRDefault="00A02FBC" w:rsidP="00641A4B">
      <w:pPr>
        <w:pStyle w:val="ListParagraph"/>
        <w:numPr>
          <w:ilvl w:val="1"/>
          <w:numId w:val="24"/>
        </w:numPr>
        <w:rPr>
          <w:rFonts w:cs="Arial"/>
          <w:i/>
          <w:szCs w:val="22"/>
        </w:rPr>
      </w:pPr>
      <w:r>
        <w:rPr>
          <w:rFonts w:cs="Arial"/>
          <w:i/>
          <w:szCs w:val="22"/>
        </w:rPr>
        <w:t>Analysis of data</w:t>
      </w:r>
    </w:p>
    <w:p w14:paraId="7AF6EC08" w14:textId="77777777" w:rsidR="00134950" w:rsidRDefault="00134950" w:rsidP="00451C07">
      <w:pPr>
        <w:rPr>
          <w:rFonts w:cs="Arial"/>
          <w:b/>
          <w:szCs w:val="22"/>
        </w:rPr>
      </w:pPr>
    </w:p>
    <w:p w14:paraId="6DC9EAC3" w14:textId="77777777" w:rsidR="00451C07" w:rsidRDefault="00451C07" w:rsidP="00641A4B">
      <w:pPr>
        <w:pStyle w:val="ListParagraph"/>
        <w:numPr>
          <w:ilvl w:val="0"/>
          <w:numId w:val="23"/>
        </w:numPr>
        <w:rPr>
          <w:rFonts w:cs="Arial"/>
          <w:b/>
          <w:szCs w:val="22"/>
        </w:rPr>
      </w:pPr>
      <w:r w:rsidRPr="00D611C9">
        <w:rPr>
          <w:rFonts w:cs="Arial"/>
          <w:b/>
          <w:szCs w:val="22"/>
        </w:rPr>
        <w:t>Testbed results</w:t>
      </w:r>
    </w:p>
    <w:p w14:paraId="76401E6B" w14:textId="77777777" w:rsidR="00A02FBC" w:rsidRDefault="00A02FBC" w:rsidP="00451C07">
      <w:pPr>
        <w:pStyle w:val="ListParagraph"/>
        <w:numPr>
          <w:ilvl w:val="0"/>
          <w:numId w:val="21"/>
        </w:numPr>
        <w:rPr>
          <w:rFonts w:cs="Arial"/>
          <w:szCs w:val="22"/>
        </w:rPr>
      </w:pPr>
      <w:r>
        <w:rPr>
          <w:rFonts w:cs="Arial"/>
          <w:szCs w:val="22"/>
        </w:rPr>
        <w:t>Summary of findings:</w:t>
      </w:r>
    </w:p>
    <w:p w14:paraId="14DBD826" w14:textId="77777777" w:rsidR="00A02FBC" w:rsidRDefault="007D4947" w:rsidP="00641A4B">
      <w:pPr>
        <w:pStyle w:val="ListParagraph"/>
        <w:numPr>
          <w:ilvl w:val="1"/>
          <w:numId w:val="28"/>
        </w:numPr>
        <w:rPr>
          <w:rFonts w:cs="Arial"/>
          <w:szCs w:val="22"/>
        </w:rPr>
      </w:pPr>
      <w:r>
        <w:rPr>
          <w:rFonts w:cs="Arial"/>
          <w:szCs w:val="22"/>
        </w:rPr>
        <w:t>Presentation of data (e.g. statistics)</w:t>
      </w:r>
    </w:p>
    <w:p w14:paraId="50FFE539" w14:textId="77777777" w:rsidR="00A02FBC" w:rsidRDefault="007D4947" w:rsidP="00641A4B">
      <w:pPr>
        <w:pStyle w:val="ListParagraph"/>
        <w:numPr>
          <w:ilvl w:val="1"/>
          <w:numId w:val="28"/>
        </w:numPr>
        <w:rPr>
          <w:rFonts w:cs="Arial"/>
          <w:szCs w:val="22"/>
        </w:rPr>
      </w:pPr>
      <w:r>
        <w:rPr>
          <w:rFonts w:cs="Arial"/>
          <w:szCs w:val="22"/>
        </w:rPr>
        <w:t>Users assessment and experience</w:t>
      </w:r>
    </w:p>
    <w:p w14:paraId="04099720" w14:textId="77777777" w:rsidR="00A02FBC" w:rsidRDefault="007D4947" w:rsidP="00641A4B">
      <w:pPr>
        <w:pStyle w:val="ListParagraph"/>
        <w:numPr>
          <w:ilvl w:val="1"/>
          <w:numId w:val="28"/>
        </w:numPr>
        <w:rPr>
          <w:rFonts w:cs="Arial"/>
          <w:szCs w:val="22"/>
        </w:rPr>
      </w:pPr>
      <w:r>
        <w:rPr>
          <w:rFonts w:cs="Arial"/>
          <w:szCs w:val="22"/>
        </w:rPr>
        <w:t>Other comments</w:t>
      </w:r>
    </w:p>
    <w:p w14:paraId="7EF74AD0" w14:textId="77777777" w:rsidR="00451C07" w:rsidRPr="00451C07" w:rsidRDefault="00451C07" w:rsidP="00451C07">
      <w:pPr>
        <w:ind w:left="720"/>
        <w:rPr>
          <w:rFonts w:cs="Arial"/>
          <w:b/>
          <w:szCs w:val="22"/>
        </w:rPr>
      </w:pPr>
    </w:p>
    <w:p w14:paraId="6FFE037F" w14:textId="77777777" w:rsidR="00451C07" w:rsidRDefault="006A69B7" w:rsidP="00641A4B">
      <w:pPr>
        <w:pStyle w:val="ListParagraph"/>
        <w:numPr>
          <w:ilvl w:val="0"/>
          <w:numId w:val="23"/>
        </w:numPr>
        <w:rPr>
          <w:rFonts w:cs="Arial"/>
          <w:b/>
          <w:szCs w:val="22"/>
        </w:rPr>
      </w:pPr>
      <w:r>
        <w:rPr>
          <w:rFonts w:cs="Arial"/>
          <w:b/>
          <w:szCs w:val="22"/>
        </w:rPr>
        <w:t>Conclusion</w:t>
      </w:r>
      <w:r w:rsidR="007D4947">
        <w:rPr>
          <w:rFonts w:cs="Arial"/>
          <w:b/>
          <w:szCs w:val="22"/>
        </w:rPr>
        <w:t>s</w:t>
      </w:r>
      <w:r>
        <w:rPr>
          <w:rFonts w:cs="Arial"/>
          <w:b/>
          <w:szCs w:val="22"/>
        </w:rPr>
        <w:t xml:space="preserve"> and </w:t>
      </w:r>
      <w:r w:rsidR="00E3229E">
        <w:rPr>
          <w:rFonts w:cs="Arial"/>
          <w:b/>
          <w:szCs w:val="22"/>
        </w:rPr>
        <w:t>recommendations</w:t>
      </w:r>
    </w:p>
    <w:p w14:paraId="7ED91BBD" w14:textId="77777777" w:rsidR="006A69B7" w:rsidRPr="006A69B7" w:rsidRDefault="006A69B7" w:rsidP="00641A4B">
      <w:pPr>
        <w:pStyle w:val="ListParagraph"/>
        <w:numPr>
          <w:ilvl w:val="0"/>
          <w:numId w:val="22"/>
        </w:numPr>
        <w:rPr>
          <w:rFonts w:cs="Arial"/>
          <w:szCs w:val="22"/>
        </w:rPr>
      </w:pPr>
      <w:r w:rsidRPr="006A69B7">
        <w:rPr>
          <w:rFonts w:cs="Arial"/>
          <w:szCs w:val="22"/>
        </w:rPr>
        <w:t>Conclusion</w:t>
      </w:r>
      <w:r w:rsidR="007D4947">
        <w:rPr>
          <w:rFonts w:cs="Arial"/>
          <w:szCs w:val="22"/>
        </w:rPr>
        <w:t>s</w:t>
      </w:r>
    </w:p>
    <w:p w14:paraId="6A0A248F" w14:textId="77777777" w:rsidR="00451C07" w:rsidRPr="00B8650A" w:rsidRDefault="006A69B7" w:rsidP="00641A4B">
      <w:pPr>
        <w:pStyle w:val="ListParagraph"/>
        <w:numPr>
          <w:ilvl w:val="1"/>
          <w:numId w:val="28"/>
        </w:numPr>
        <w:rPr>
          <w:rFonts w:cs="Arial"/>
          <w:szCs w:val="22"/>
        </w:rPr>
      </w:pPr>
      <w:r w:rsidRPr="00B8650A">
        <w:rPr>
          <w:rFonts w:cs="Arial"/>
          <w:szCs w:val="22"/>
        </w:rPr>
        <w:t>Lessons learnt</w:t>
      </w:r>
    </w:p>
    <w:p w14:paraId="22296861" w14:textId="77777777" w:rsidR="00451C07" w:rsidRPr="006A69B7" w:rsidRDefault="00990458" w:rsidP="00641A4B">
      <w:pPr>
        <w:pStyle w:val="ListParagraph"/>
        <w:numPr>
          <w:ilvl w:val="0"/>
          <w:numId w:val="22"/>
        </w:numPr>
        <w:rPr>
          <w:rFonts w:cs="Arial"/>
          <w:b/>
          <w:szCs w:val="22"/>
        </w:rPr>
      </w:pPr>
      <w:r>
        <w:rPr>
          <w:rFonts w:cs="Arial"/>
          <w:szCs w:val="22"/>
        </w:rPr>
        <w:t>Recommendations</w:t>
      </w:r>
    </w:p>
    <w:p w14:paraId="29961054" w14:textId="77777777" w:rsidR="006A69B7" w:rsidRPr="00B8650A" w:rsidRDefault="00D408A1" w:rsidP="00641A4B">
      <w:pPr>
        <w:pStyle w:val="ListParagraph"/>
        <w:numPr>
          <w:ilvl w:val="1"/>
          <w:numId w:val="28"/>
        </w:numPr>
        <w:rPr>
          <w:rFonts w:cs="Arial"/>
          <w:szCs w:val="22"/>
        </w:rPr>
      </w:pPr>
      <w:r w:rsidRPr="00B8650A">
        <w:rPr>
          <w:rFonts w:cs="Arial"/>
          <w:szCs w:val="22"/>
        </w:rPr>
        <w:t>Own plans</w:t>
      </w:r>
    </w:p>
    <w:p w14:paraId="7CFD3E1A" w14:textId="77777777" w:rsidR="00D21BCE" w:rsidRPr="00B8650A" w:rsidRDefault="00D408A1" w:rsidP="00641A4B">
      <w:pPr>
        <w:pStyle w:val="ListParagraph"/>
        <w:numPr>
          <w:ilvl w:val="1"/>
          <w:numId w:val="28"/>
        </w:numPr>
        <w:rPr>
          <w:rFonts w:cs="Arial"/>
          <w:szCs w:val="22"/>
        </w:rPr>
      </w:pPr>
      <w:r w:rsidRPr="00B8650A">
        <w:rPr>
          <w:rFonts w:cs="Arial"/>
          <w:szCs w:val="22"/>
        </w:rPr>
        <w:t xml:space="preserve">Suggested </w:t>
      </w:r>
      <w:r w:rsidR="00D21BCE" w:rsidRPr="00B8650A">
        <w:rPr>
          <w:rFonts w:cs="Arial"/>
          <w:szCs w:val="22"/>
        </w:rPr>
        <w:t xml:space="preserve">further </w:t>
      </w:r>
      <w:r w:rsidRPr="00B8650A">
        <w:rPr>
          <w:rFonts w:cs="Arial"/>
          <w:szCs w:val="22"/>
        </w:rPr>
        <w:t>studies</w:t>
      </w:r>
    </w:p>
    <w:p w14:paraId="1A44789D" w14:textId="77777777" w:rsidR="00D21BCE" w:rsidRPr="00B5027B" w:rsidRDefault="00D21BCE" w:rsidP="00B5027B">
      <w:pPr>
        <w:pStyle w:val="ListParagraph"/>
        <w:ind w:left="360"/>
        <w:rPr>
          <w:rFonts w:cs="Arial"/>
          <w:szCs w:val="22"/>
        </w:rPr>
      </w:pPr>
    </w:p>
    <w:p w14:paraId="4FD3DA9A" w14:textId="77777777" w:rsidR="006A69B7" w:rsidRDefault="00D21BCE" w:rsidP="00641A4B">
      <w:pPr>
        <w:pStyle w:val="ListParagraph"/>
        <w:numPr>
          <w:ilvl w:val="0"/>
          <w:numId w:val="23"/>
        </w:numPr>
        <w:rPr>
          <w:rFonts w:cs="Arial"/>
          <w:szCs w:val="22"/>
        </w:rPr>
      </w:pPr>
      <w:r w:rsidRPr="00B5027B">
        <w:rPr>
          <w:rFonts w:cs="Arial"/>
          <w:b/>
          <w:szCs w:val="22"/>
        </w:rPr>
        <w:t>Publication</w:t>
      </w:r>
      <w:r>
        <w:rPr>
          <w:rFonts w:cs="Arial"/>
          <w:b/>
          <w:szCs w:val="22"/>
        </w:rPr>
        <w:t>s</w:t>
      </w:r>
    </w:p>
    <w:p w14:paraId="0D762F4C" w14:textId="77777777" w:rsidR="00D21BCE" w:rsidRDefault="007D4947" w:rsidP="00641A4B">
      <w:pPr>
        <w:pStyle w:val="ListParagraph"/>
        <w:numPr>
          <w:ilvl w:val="1"/>
          <w:numId w:val="28"/>
        </w:numPr>
        <w:rPr>
          <w:rFonts w:cs="Arial"/>
          <w:szCs w:val="22"/>
        </w:rPr>
      </w:pPr>
      <w:r>
        <w:rPr>
          <w:rFonts w:cs="Arial"/>
          <w:szCs w:val="22"/>
        </w:rPr>
        <w:t>Peer-</w:t>
      </w:r>
      <w:r w:rsidR="00D21BCE">
        <w:rPr>
          <w:rFonts w:cs="Arial"/>
          <w:szCs w:val="22"/>
        </w:rPr>
        <w:t xml:space="preserve">reviewed publications </w:t>
      </w:r>
    </w:p>
    <w:p w14:paraId="0A0138ED" w14:textId="77777777" w:rsidR="00D21BCE" w:rsidRDefault="007D4947" w:rsidP="00641A4B">
      <w:pPr>
        <w:pStyle w:val="ListParagraph"/>
        <w:numPr>
          <w:ilvl w:val="1"/>
          <w:numId w:val="28"/>
        </w:numPr>
        <w:rPr>
          <w:rFonts w:cs="Arial"/>
          <w:szCs w:val="22"/>
        </w:rPr>
      </w:pPr>
      <w:r>
        <w:rPr>
          <w:rFonts w:cs="Arial"/>
          <w:szCs w:val="22"/>
        </w:rPr>
        <w:t>Technical papers</w:t>
      </w:r>
    </w:p>
    <w:p w14:paraId="6BF1860E" w14:textId="77777777" w:rsidR="00D21BCE" w:rsidRDefault="00D21BCE" w:rsidP="00641A4B">
      <w:pPr>
        <w:pStyle w:val="ListParagraph"/>
        <w:numPr>
          <w:ilvl w:val="1"/>
          <w:numId w:val="28"/>
        </w:numPr>
        <w:rPr>
          <w:rFonts w:cs="Arial"/>
          <w:szCs w:val="22"/>
        </w:rPr>
      </w:pPr>
      <w:r>
        <w:rPr>
          <w:rFonts w:cs="Arial"/>
          <w:szCs w:val="22"/>
        </w:rPr>
        <w:t>Reports</w:t>
      </w:r>
    </w:p>
    <w:p w14:paraId="2BB0BC80" w14:textId="77777777" w:rsidR="00BF0428" w:rsidRPr="00AA230A" w:rsidRDefault="00BF0428" w:rsidP="00641A4B">
      <w:pPr>
        <w:pStyle w:val="ListParagraph"/>
        <w:numPr>
          <w:ilvl w:val="1"/>
          <w:numId w:val="28"/>
        </w:numPr>
        <w:rPr>
          <w:rFonts w:cs="Arial"/>
          <w:szCs w:val="22"/>
          <w:lang w:val="fr-CA"/>
        </w:rPr>
      </w:pPr>
      <w:r w:rsidRPr="00AA230A">
        <w:rPr>
          <w:rFonts w:cs="Arial"/>
          <w:szCs w:val="22"/>
          <w:lang w:val="fr-CA"/>
        </w:rPr>
        <w:t>Communication material (e.g. videos, flyers, pamphlets, etc.)</w:t>
      </w:r>
    </w:p>
    <w:p w14:paraId="363C4641" w14:textId="77777777" w:rsidR="00D21BCE" w:rsidRPr="00B5027B" w:rsidRDefault="00D21BCE" w:rsidP="006E02B7">
      <w:pPr>
        <w:pStyle w:val="ListParagraph"/>
        <w:rPr>
          <w:rFonts w:cs="Arial"/>
          <w:szCs w:val="22"/>
          <w:lang w:val="fr-CA"/>
        </w:rPr>
      </w:pPr>
      <w:r w:rsidRPr="00B5027B">
        <w:rPr>
          <w:rFonts w:cs="Arial"/>
          <w:szCs w:val="22"/>
          <w:lang w:val="fr-CA"/>
        </w:rPr>
        <w:t xml:space="preserve"> </w:t>
      </w:r>
    </w:p>
    <w:p w14:paraId="415FF797" w14:textId="77777777" w:rsidR="006A69B7" w:rsidRDefault="006A69B7" w:rsidP="00641A4B">
      <w:pPr>
        <w:pStyle w:val="ListParagraph"/>
        <w:numPr>
          <w:ilvl w:val="0"/>
          <w:numId w:val="23"/>
        </w:numPr>
        <w:rPr>
          <w:rFonts w:cs="Arial"/>
          <w:b/>
          <w:szCs w:val="22"/>
        </w:rPr>
      </w:pPr>
      <w:r w:rsidRPr="00451C07">
        <w:rPr>
          <w:rFonts w:cs="Arial"/>
          <w:b/>
          <w:szCs w:val="22"/>
        </w:rPr>
        <w:t>Reference material</w:t>
      </w:r>
    </w:p>
    <w:p w14:paraId="19AA3CBE" w14:textId="77777777" w:rsidR="006A69B7" w:rsidRPr="00B8650A" w:rsidRDefault="006A69B7" w:rsidP="00641A4B">
      <w:pPr>
        <w:pStyle w:val="ListParagraph"/>
        <w:numPr>
          <w:ilvl w:val="1"/>
          <w:numId w:val="28"/>
        </w:numPr>
        <w:rPr>
          <w:rFonts w:cs="Arial"/>
          <w:szCs w:val="22"/>
        </w:rPr>
      </w:pPr>
      <w:r>
        <w:rPr>
          <w:rFonts w:cs="Arial"/>
          <w:szCs w:val="22"/>
        </w:rPr>
        <w:t xml:space="preserve">List of reference material </w:t>
      </w:r>
      <w:r w:rsidRPr="00451C07">
        <w:rPr>
          <w:rFonts w:cs="Arial"/>
          <w:szCs w:val="22"/>
        </w:rPr>
        <w:t>used in the test</w:t>
      </w:r>
      <w:r w:rsidR="00D21BCE">
        <w:rPr>
          <w:rFonts w:cs="Arial"/>
          <w:szCs w:val="22"/>
        </w:rPr>
        <w:t>bed</w:t>
      </w:r>
    </w:p>
    <w:p w14:paraId="32E8F32E" w14:textId="77777777" w:rsidR="00A66980" w:rsidRDefault="00A66980" w:rsidP="000B519E">
      <w:pPr>
        <w:rPr>
          <w:rFonts w:cs="Arial"/>
          <w:b/>
          <w:szCs w:val="22"/>
        </w:rPr>
      </w:pPr>
    </w:p>
    <w:p w14:paraId="2DC6015B" w14:textId="77777777" w:rsidR="006E02B7" w:rsidRDefault="006E02B7" w:rsidP="000B519E">
      <w:pPr>
        <w:rPr>
          <w:rFonts w:cs="Arial"/>
          <w:i/>
          <w:sz w:val="18"/>
          <w:szCs w:val="18"/>
        </w:rPr>
      </w:pPr>
    </w:p>
    <w:p w14:paraId="202ECB24" w14:textId="77777777" w:rsidR="00A66980" w:rsidRPr="006E02B7" w:rsidRDefault="00A66980" w:rsidP="000B519E">
      <w:pPr>
        <w:rPr>
          <w:rFonts w:cs="Arial"/>
          <w:i/>
          <w:sz w:val="18"/>
          <w:szCs w:val="18"/>
        </w:rPr>
      </w:pPr>
      <w:r w:rsidRPr="006E02B7">
        <w:rPr>
          <w:rFonts w:cs="Arial"/>
          <w:i/>
          <w:sz w:val="18"/>
          <w:szCs w:val="18"/>
        </w:rPr>
        <w:t>Note: Symbols have the following meanings:</w:t>
      </w:r>
    </w:p>
    <w:p w14:paraId="3E33D7B4" w14:textId="77777777" w:rsidR="00A66980" w:rsidRPr="006E02B7" w:rsidRDefault="00B8650A" w:rsidP="00641A4B">
      <w:pPr>
        <w:pStyle w:val="ListParagraph"/>
        <w:numPr>
          <w:ilvl w:val="0"/>
          <w:numId w:val="25"/>
        </w:numPr>
        <w:rPr>
          <w:rFonts w:cs="Arial"/>
          <w:i/>
          <w:sz w:val="18"/>
          <w:szCs w:val="18"/>
        </w:rPr>
      </w:pPr>
      <w:r w:rsidRPr="006E02B7">
        <w:rPr>
          <w:rFonts w:cs="Arial"/>
          <w:i/>
          <w:sz w:val="18"/>
          <w:szCs w:val="18"/>
        </w:rPr>
        <w:t>Sub-section / Sub-heading</w:t>
      </w:r>
    </w:p>
    <w:p w14:paraId="65E6F3FF" w14:textId="77777777" w:rsidR="00A66980" w:rsidRPr="006E02B7" w:rsidRDefault="00A66980" w:rsidP="00641A4B">
      <w:pPr>
        <w:pStyle w:val="ListParagraph"/>
        <w:numPr>
          <w:ilvl w:val="0"/>
          <w:numId w:val="26"/>
        </w:numPr>
        <w:rPr>
          <w:rFonts w:cs="Arial"/>
          <w:i/>
          <w:sz w:val="18"/>
          <w:szCs w:val="18"/>
        </w:rPr>
      </w:pPr>
      <w:r w:rsidRPr="006E02B7">
        <w:rPr>
          <w:rFonts w:cs="Arial"/>
          <w:i/>
          <w:sz w:val="18"/>
          <w:szCs w:val="18"/>
        </w:rPr>
        <w:t>Tick box (choose one or more)</w:t>
      </w:r>
    </w:p>
    <w:p w14:paraId="682B7525" w14:textId="77777777" w:rsidR="00A66980" w:rsidRPr="006E02B7" w:rsidRDefault="00A66980" w:rsidP="00641A4B">
      <w:pPr>
        <w:pStyle w:val="ListParagraph"/>
        <w:numPr>
          <w:ilvl w:val="0"/>
          <w:numId w:val="27"/>
        </w:numPr>
        <w:pBdr>
          <w:bottom w:val="dotted" w:sz="24" w:space="1" w:color="auto"/>
        </w:pBdr>
        <w:rPr>
          <w:rFonts w:cs="Arial"/>
          <w:i/>
          <w:sz w:val="18"/>
          <w:szCs w:val="18"/>
        </w:rPr>
      </w:pPr>
      <w:r w:rsidRPr="006E02B7">
        <w:rPr>
          <w:rFonts w:cs="Arial"/>
          <w:i/>
          <w:sz w:val="18"/>
          <w:szCs w:val="18"/>
        </w:rPr>
        <w:t>Free text field</w:t>
      </w:r>
    </w:p>
    <w:p w14:paraId="663A01C7" w14:textId="77777777" w:rsidR="00BE43B4" w:rsidRDefault="00BE43B4" w:rsidP="006E02B7">
      <w:pPr>
        <w:jc w:val="center"/>
        <w:rPr>
          <w:rFonts w:cs="Arial"/>
          <w:b/>
          <w:szCs w:val="22"/>
        </w:rPr>
      </w:pPr>
    </w:p>
    <w:p w14:paraId="5A631A5D" w14:textId="77777777" w:rsidR="00BE43B4" w:rsidRPr="000F01AA" w:rsidRDefault="00BE43B4" w:rsidP="006E02B7">
      <w:pPr>
        <w:jc w:val="center"/>
        <w:rPr>
          <w:lang w:eastAsia="en-GB"/>
        </w:rPr>
      </w:pPr>
    </w:p>
    <w:sectPr w:rsidR="00BE43B4" w:rsidRPr="000F01AA" w:rsidSect="00A163D8">
      <w:headerReference w:type="even" r:id="rId18"/>
      <w:headerReference w:type="default" r:id="rId19"/>
      <w:footerReference w:type="default" r:id="rId20"/>
      <w:headerReference w:type="first" r:id="rId21"/>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 w:author="Alan Grant" w:date="2016-02-12T16:04:00Z" w:initials="AG">
    <w:p w14:paraId="24E265C2" w14:textId="77777777" w:rsidR="002E436B" w:rsidRDefault="002E436B">
      <w:pPr>
        <w:pStyle w:val="CommentText"/>
      </w:pPr>
      <w:r>
        <w:rPr>
          <w:rStyle w:val="CommentReference"/>
        </w:rPr>
        <w:annotationRef/>
      </w:r>
      <w:r>
        <w:t xml:space="preserve">Capital N or lowercase n?  Document has both and </w:t>
      </w:r>
      <w:r w:rsidR="00DD16E4">
        <w:t xml:space="preserve">probably </w:t>
      </w:r>
      <w:r>
        <w:t>should be consistent.</w:t>
      </w:r>
    </w:p>
  </w:comment>
  <w:comment w:id="14" w:author="Alan Grant" w:date="2016-02-12T16:04:00Z" w:initials="AG">
    <w:p w14:paraId="1C667D8C" w14:textId="77777777" w:rsidR="00A5008C" w:rsidRDefault="00A5008C">
      <w:pPr>
        <w:pStyle w:val="CommentText"/>
      </w:pPr>
      <w:r>
        <w:rPr>
          <w:rStyle w:val="CommentReference"/>
        </w:rPr>
        <w:annotationRef/>
      </w:r>
      <w:r>
        <w:t xml:space="preserve">Detection sounds wrong, </w:t>
      </w:r>
      <w:r w:rsidR="00DD16E4">
        <w:t>would test of investigation sound</w:t>
      </w:r>
      <w:r>
        <w:t xml:space="preserve"> better?</w:t>
      </w:r>
    </w:p>
  </w:comment>
  <w:comment w:id="21" w:author="Alan Grant" w:date="2016-02-12T16:04:00Z" w:initials="AG">
    <w:p w14:paraId="22EB34EF" w14:textId="77777777" w:rsidR="00DE256A" w:rsidRDefault="00DE256A">
      <w:pPr>
        <w:pStyle w:val="CommentText"/>
      </w:pPr>
      <w:r>
        <w:rPr>
          <w:rStyle w:val="CommentReference"/>
        </w:rPr>
        <w:annotationRef/>
      </w:r>
      <w:r>
        <w:t xml:space="preserve">Is this document </w:t>
      </w:r>
      <w:r w:rsidR="00DD16E4">
        <w:t xml:space="preserve">going to be </w:t>
      </w:r>
      <w:r>
        <w:t>maintained over time and is there a reference to it?</w:t>
      </w:r>
    </w:p>
  </w:comment>
  <w:comment w:id="22" w:author="Anders Brödje" w:date="2015-10-27T16:16:00Z" w:initials="AB">
    <w:p w14:paraId="345A7CD5" w14:textId="77777777" w:rsidR="006D504A" w:rsidRDefault="006D504A" w:rsidP="007D078C">
      <w:pPr>
        <w:pStyle w:val="CommentText"/>
      </w:pPr>
      <w:r>
        <w:rPr>
          <w:rStyle w:val="CommentReference"/>
        </w:rPr>
        <w:annotationRef/>
      </w:r>
      <w:r>
        <w:t>Find ISO reference</w:t>
      </w:r>
    </w:p>
  </w:comment>
  <w:comment w:id="49" w:author="Alan Grant" w:date="2016-01-22T15:21:00Z" w:initials="AG">
    <w:p w14:paraId="0E73C036" w14:textId="77777777" w:rsidR="00D86E7D" w:rsidRDefault="00D86E7D">
      <w:pPr>
        <w:pStyle w:val="CommentText"/>
      </w:pPr>
      <w:r>
        <w:rPr>
          <w:rStyle w:val="CommentReference"/>
        </w:rPr>
        <w:annotationRef/>
      </w:r>
      <w:r>
        <w:t>Say four but then five listed.  Assume item 5 should be linked to item 4.  I’ve made that change.</w:t>
      </w:r>
    </w:p>
  </w:comment>
  <w:comment w:id="56" w:author="Alan Grant" w:date="2016-02-12T16:06:00Z" w:initials="AG">
    <w:p w14:paraId="09A1A060" w14:textId="77777777" w:rsidR="004C6048" w:rsidRDefault="004C6048">
      <w:pPr>
        <w:pStyle w:val="CommentText"/>
      </w:pPr>
      <w:r>
        <w:rPr>
          <w:rStyle w:val="CommentReference"/>
        </w:rPr>
        <w:annotationRef/>
      </w:r>
      <w:r>
        <w:t>The de</w:t>
      </w:r>
      <w:r w:rsidR="00DD16E4">
        <w:t>finition seem out of place here, should it be in the annex?</w:t>
      </w:r>
    </w:p>
  </w:comment>
  <w:comment w:id="57" w:author="Alan Grant" w:date="2016-01-22T15:24:00Z" w:initials="AG">
    <w:p w14:paraId="189244AA" w14:textId="77777777" w:rsidR="004C6048" w:rsidRDefault="004C6048">
      <w:pPr>
        <w:pStyle w:val="CommentText"/>
      </w:pPr>
      <w:r>
        <w:rPr>
          <w:rStyle w:val="CommentReference"/>
        </w:rPr>
        <w:annotationRef/>
      </w:r>
      <w:r>
        <w:t>Installation?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4E265C2" w15:done="0"/>
  <w15:commentEx w15:paraId="1C667D8C" w15:done="0"/>
  <w15:commentEx w15:paraId="22EB34EF" w15:done="0"/>
  <w15:commentEx w15:paraId="345A7CD5" w15:done="0"/>
  <w15:commentEx w15:paraId="0E73C036" w15:done="0"/>
  <w15:commentEx w15:paraId="09A1A060" w15:done="0"/>
  <w15:commentEx w15:paraId="189244A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9EEA8A" w14:textId="77777777" w:rsidR="00CC65ED" w:rsidRDefault="00CC65ED" w:rsidP="009E1230">
      <w:r>
        <w:separator/>
      </w:r>
    </w:p>
  </w:endnote>
  <w:endnote w:type="continuationSeparator" w:id="0">
    <w:p w14:paraId="4F6818D9" w14:textId="77777777" w:rsidR="00CC65ED" w:rsidRDefault="00CC65ED"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27164" w14:textId="77777777" w:rsidR="006D504A" w:rsidRPr="008136BC" w:rsidRDefault="006D504A"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D10417">
      <w:rPr>
        <w:noProof/>
        <w:lang w:val="en-US"/>
      </w:rPr>
      <w:t>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D10417">
      <w:rPr>
        <w:noProof/>
        <w:lang w:val="en-US"/>
      </w:rPr>
      <w:t>12</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040720" w14:textId="77777777" w:rsidR="00CC65ED" w:rsidRDefault="00CC65ED" w:rsidP="009E1230">
      <w:r>
        <w:separator/>
      </w:r>
    </w:p>
  </w:footnote>
  <w:footnote w:type="continuationSeparator" w:id="0">
    <w:p w14:paraId="6CEF0DCB" w14:textId="77777777" w:rsidR="00CC65ED" w:rsidRDefault="00CC65ED" w:rsidP="009E1230">
      <w:r>
        <w:continuationSeparator/>
      </w:r>
    </w:p>
  </w:footnote>
  <w:footnote w:id="1">
    <w:p w14:paraId="78629FA1" w14:textId="77777777" w:rsidR="006D504A" w:rsidRPr="00675877" w:rsidRDefault="006D504A" w:rsidP="007D078C">
      <w:pPr>
        <w:pStyle w:val="FootnoteText"/>
      </w:pPr>
      <w:r>
        <w:rPr>
          <w:rStyle w:val="FootnoteReference"/>
        </w:rPr>
        <w:footnoteRef/>
      </w:r>
      <w:r>
        <w:t xml:space="preserve"> PDCA cycle – Plan, Do, Check, Act </w:t>
      </w:r>
    </w:p>
  </w:footnote>
  <w:footnote w:id="2">
    <w:p w14:paraId="7A92DD3E" w14:textId="77777777" w:rsidR="006D504A" w:rsidRPr="006531F8" w:rsidRDefault="006D504A" w:rsidP="001C5138">
      <w:pPr>
        <w:pStyle w:val="FootnoteText"/>
        <w:jc w:val="both"/>
        <w:rPr>
          <w:sz w:val="18"/>
          <w:szCs w:val="18"/>
        </w:rPr>
      </w:pPr>
      <w:r w:rsidRPr="006531F8">
        <w:rPr>
          <w:rStyle w:val="FootnoteReference"/>
        </w:rPr>
        <w:footnoteRef/>
      </w:r>
      <w:r w:rsidRPr="006531F8">
        <w:t xml:space="preserve"> </w:t>
      </w:r>
      <w:r w:rsidRPr="006531F8">
        <w:rPr>
          <w:sz w:val="18"/>
          <w:szCs w:val="18"/>
        </w:rPr>
        <w:t xml:space="preserve">Meta-analyses are when results from a great number of experiments / tests are gathered, compared and trends, if any, analysed. </w:t>
      </w:r>
      <w:r>
        <w:rPr>
          <w:sz w:val="18"/>
          <w:szCs w:val="18"/>
        </w:rPr>
        <w:t>A</w:t>
      </w:r>
      <w:r w:rsidRPr="006531F8">
        <w:rPr>
          <w:sz w:val="18"/>
          <w:szCs w:val="18"/>
        </w:rPr>
        <w:t xml:space="preserve"> single experiment or test </w:t>
      </w:r>
      <w:r>
        <w:rPr>
          <w:sz w:val="18"/>
          <w:szCs w:val="18"/>
        </w:rPr>
        <w:t>u</w:t>
      </w:r>
      <w:r w:rsidRPr="006531F8">
        <w:rPr>
          <w:sz w:val="18"/>
          <w:szCs w:val="18"/>
        </w:rPr>
        <w:t xml:space="preserve">sually only </w:t>
      </w:r>
      <w:r>
        <w:rPr>
          <w:sz w:val="18"/>
          <w:szCs w:val="18"/>
        </w:rPr>
        <w:t>offers</w:t>
      </w:r>
      <w:r w:rsidRPr="006531F8">
        <w:rPr>
          <w:sz w:val="18"/>
          <w:szCs w:val="18"/>
        </w:rPr>
        <w:t xml:space="preserve"> limited information on a specific question / hypothesis</w:t>
      </w:r>
      <w:r>
        <w:rPr>
          <w:sz w:val="18"/>
          <w:szCs w:val="18"/>
        </w:rPr>
        <w:t xml:space="preserve">; </w:t>
      </w:r>
      <w:r w:rsidRPr="006531F8">
        <w:rPr>
          <w:sz w:val="18"/>
          <w:szCs w:val="18"/>
        </w:rPr>
        <w:t>meta-analyses</w:t>
      </w:r>
      <w:r>
        <w:rPr>
          <w:sz w:val="18"/>
          <w:szCs w:val="18"/>
        </w:rPr>
        <w:t xml:space="preserve">, however, can represent a </w:t>
      </w:r>
      <w:r w:rsidRPr="006531F8">
        <w:rPr>
          <w:sz w:val="18"/>
          <w:szCs w:val="18"/>
        </w:rPr>
        <w:t>bigger picture.</w:t>
      </w:r>
    </w:p>
    <w:p w14:paraId="6F3E9A2B" w14:textId="77777777" w:rsidR="006D504A" w:rsidRPr="00AF16A9" w:rsidRDefault="006D504A" w:rsidP="001C5138">
      <w:pPr>
        <w:pStyle w:val="FootnoteText"/>
        <w:jc w:val="both"/>
        <w:rPr>
          <w:lang w:val="en-A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F26BED" w14:textId="77777777" w:rsidR="00CC2516" w:rsidRDefault="00CC65ED">
    <w:pPr>
      <w:pStyle w:val="Header"/>
    </w:pPr>
    <w:r>
      <w:rPr>
        <w:noProof/>
      </w:rPr>
      <w:pict w14:anchorId="384054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714096" o:spid="_x0000_s2050" type="#_x0000_t136" style="position:absolute;margin-left:0;margin-top:0;width:729pt;height:45pt;rotation:315;z-index:-251655168;mso-position-horizontal:center;mso-position-horizontal-relative:margin;mso-position-vertical:center;mso-position-vertical-relative:margin" o:allowincell="f" fillcolor="#bfbfbf [2412]" stroked="f">
          <v:textpath style="font-family:&quot;Arial&quot;;font-size:40pt" string="ENAV17 Working document - 2015-10-29"/>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0B912" w14:textId="77777777" w:rsidR="006D504A" w:rsidRPr="00167050" w:rsidRDefault="00CC65ED" w:rsidP="008136BC">
    <w:pPr>
      <w:jc w:val="center"/>
      <w:rPr>
        <w:rFonts w:cs="Arial"/>
        <w:sz w:val="20"/>
      </w:rPr>
    </w:pPr>
    <w:r>
      <w:rPr>
        <w:noProof/>
      </w:rPr>
      <w:pict w14:anchorId="16FAD6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714097" o:spid="_x0000_s2051" type="#_x0000_t136" style="position:absolute;left:0;text-align:left;margin-left:0;margin-top:0;width:729pt;height:45pt;rotation:315;z-index:-251653120;mso-position-horizontal:center;mso-position-horizontal-relative:margin;mso-position-vertical:center;mso-position-vertical-relative:margin" o:allowincell="f" fillcolor="#bfbfbf [2412]" stroked="f">
          <v:textpath style="font-family:&quot;Arial&quot;;font-size:40pt" string="ENAV17 Working document - 2015-10-29"/>
          <w10:wrap anchorx="margin" anchory="margin"/>
        </v:shape>
      </w:pict>
    </w:r>
    <w:r w:rsidR="006D504A" w:rsidRPr="00167050">
      <w:rPr>
        <w:rFonts w:cs="Arial"/>
        <w:sz w:val="20"/>
      </w:rPr>
      <w:t xml:space="preserve">Guideline #### – The </w:t>
    </w:r>
    <w:r w:rsidR="006D504A" w:rsidRPr="00167050">
      <w:t xml:space="preserve">planning </w:t>
    </w:r>
    <w:r w:rsidR="006D504A">
      <w:t xml:space="preserve">of e-navigation </w:t>
    </w:r>
    <w:r w:rsidR="006D504A" w:rsidRPr="00167050">
      <w:t>testbeds and reporting o</w:t>
    </w:r>
    <w:r w:rsidR="006D504A">
      <w:t>f</w:t>
    </w:r>
    <w:r w:rsidR="006D504A" w:rsidRPr="00167050">
      <w:t xml:space="preserve"> testbed results</w:t>
    </w:r>
  </w:p>
  <w:p w14:paraId="0A88C3EE" w14:textId="77777777" w:rsidR="006D504A" w:rsidRDefault="006D504A" w:rsidP="008136BC">
    <w:pPr>
      <w:pBdr>
        <w:bottom w:val="single" w:sz="4" w:space="1" w:color="auto"/>
      </w:pBdr>
      <w:jc w:val="center"/>
    </w:pPr>
    <w:r w:rsidRPr="00167050">
      <w:rPr>
        <w:rFonts w:cs="Arial"/>
        <w:sz w:val="20"/>
        <w:highlight w:val="yellow"/>
      </w:rPr>
      <w:t>xx</w:t>
    </w:r>
    <w:r w:rsidRPr="00167050">
      <w:rPr>
        <w:rFonts w:cs="Arial"/>
        <w:sz w:val="20"/>
      </w:rPr>
      <w:t xml:space="preserve"> 2016</w:t>
    </w:r>
  </w:p>
  <w:p w14:paraId="3BD13383" w14:textId="77777777" w:rsidR="006D504A" w:rsidRDefault="006D504A">
    <w:pPr>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D1AA0" w14:textId="77777777" w:rsidR="00BF5DBB" w:rsidRDefault="00CC65ED" w:rsidP="007526CF">
    <w:pPr>
      <w:pStyle w:val="Header"/>
      <w:jc w:val="right"/>
    </w:pPr>
    <w:r>
      <w:rPr>
        <w:noProof/>
      </w:rPr>
      <w:pict w14:anchorId="30062F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714095" o:spid="_x0000_s2049" type="#_x0000_t136" style="position:absolute;left:0;text-align:left;margin-left:0;margin-top:0;width:729pt;height:45pt;rotation:315;z-index:-251657216;mso-position-horizontal:center;mso-position-horizontal-relative:margin;mso-position-vertical:center;mso-position-vertical-relative:margin" o:allowincell="f" fillcolor="#bfbfbf [2412]" stroked="f">
          <v:textpath style="font-family:&quot;Arial&quot;;font-size:40pt" string="ENAV17 Working document - 2015-10-29"/>
          <w10:wrap anchorx="margin" anchory="margin"/>
        </v:shape>
      </w:pict>
    </w:r>
    <w:r w:rsidR="00BF5DBB">
      <w:t>ENAV18-10.4.2</w:t>
    </w:r>
  </w:p>
  <w:p w14:paraId="6C733FF8" w14:textId="77777777" w:rsidR="00EC3557" w:rsidRDefault="00BF5DBB" w:rsidP="007526CF">
    <w:pPr>
      <w:pStyle w:val="Header"/>
      <w:jc w:val="right"/>
    </w:pPr>
    <w:r>
      <w:t xml:space="preserve">Formerly </w:t>
    </w:r>
    <w:r w:rsidR="006D504A" w:rsidRPr="007526CF">
      <w:t>e-NAV1</w:t>
    </w:r>
    <w:r w:rsidR="006D504A">
      <w:t>7-</w:t>
    </w:r>
    <w:r w:rsidR="00EC3557">
      <w:t>14.2.1</w:t>
    </w:r>
  </w:p>
  <w:p w14:paraId="1C69F0C0" w14:textId="77777777" w:rsidR="006D504A" w:rsidRDefault="00EC3557" w:rsidP="007526CF">
    <w:pPr>
      <w:pStyle w:val="Header"/>
      <w:jc w:val="right"/>
    </w:pPr>
    <w:r>
      <w:t xml:space="preserve">Draft </w:t>
    </w:r>
    <w:r w:rsidR="006D504A" w:rsidRPr="007526CF">
      <w:t xml:space="preserve">Guidelines on </w:t>
    </w:r>
    <w:r w:rsidR="006D504A">
      <w:t>planning of e-navigation testbeds and reporting o</w:t>
    </w:r>
    <w:r>
      <w:t>f</w:t>
    </w:r>
    <w:r w:rsidR="006D504A">
      <w:t xml:space="preserve"> </w:t>
    </w:r>
    <w:r w:rsidR="006D504A" w:rsidRPr="007526CF">
      <w:t>testbed</w:t>
    </w:r>
    <w:r w:rsidR="006D504A">
      <w:t xml:space="preserve"> results.doc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3E231F5"/>
    <w:multiLevelType w:val="hybridMultilevel"/>
    <w:tmpl w:val="81F4CF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0A354C7F"/>
    <w:multiLevelType w:val="hybridMultilevel"/>
    <w:tmpl w:val="716805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0A6B6B79"/>
    <w:multiLevelType w:val="hybridMultilevel"/>
    <w:tmpl w:val="A44225B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149556FA"/>
    <w:multiLevelType w:val="hybridMultilevel"/>
    <w:tmpl w:val="1AC8CCC8"/>
    <w:lvl w:ilvl="0" w:tplc="299CAF3C">
      <w:start w:val="1"/>
      <w:numFmt w:val="bullet"/>
      <w:lvlText w:val="-"/>
      <w:lvlJc w:val="left"/>
      <w:pPr>
        <w:ind w:left="360" w:hanging="360"/>
      </w:pPr>
      <w:rPr>
        <w:rFonts w:ascii="Times New Roman" w:eastAsiaTheme="minorEastAsia"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19C37E91"/>
    <w:multiLevelType w:val="multilevel"/>
    <w:tmpl w:val="01FC9EB4"/>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C231541"/>
    <w:multiLevelType w:val="hybridMultilevel"/>
    <w:tmpl w:val="987E90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CBE5012"/>
    <w:multiLevelType w:val="hybridMultilevel"/>
    <w:tmpl w:val="2704463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1CFF1FB8"/>
    <w:multiLevelType w:val="multilevel"/>
    <w:tmpl w:val="19D2DB78"/>
    <w:lvl w:ilvl="0">
      <w:start w:val="1"/>
      <w:numFmt w:val="decimal"/>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FAD5F03"/>
    <w:multiLevelType w:val="hybridMultilevel"/>
    <w:tmpl w:val="77FA541A"/>
    <w:lvl w:ilvl="0" w:tplc="08090001">
      <w:start w:val="1"/>
      <w:numFmt w:val="bullet"/>
      <w:lvlText w:val=""/>
      <w:lvlJc w:val="left"/>
      <w:pPr>
        <w:ind w:left="720" w:hanging="360"/>
      </w:pPr>
      <w:rPr>
        <w:rFonts w:ascii="Symbol" w:hAnsi="Symbol" w:hint="default"/>
      </w:rPr>
    </w:lvl>
    <w:lvl w:ilvl="1" w:tplc="1009000B">
      <w:start w:val="1"/>
      <w:numFmt w:val="bullet"/>
      <w:lvlText w:val=""/>
      <w:lvlJc w:val="left"/>
      <w:pPr>
        <w:ind w:left="1440" w:hanging="360"/>
      </w:pPr>
      <w:rPr>
        <w:rFonts w:ascii="Wingdings" w:hAnsi="Wingdings"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E4B0F8A"/>
    <w:multiLevelType w:val="hybridMultilevel"/>
    <w:tmpl w:val="A48C191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7">
    <w:nsid w:val="412A1FC5"/>
    <w:multiLevelType w:val="hybridMultilevel"/>
    <w:tmpl w:val="EB6ADD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8AF197A"/>
    <w:multiLevelType w:val="hybridMultilevel"/>
    <w:tmpl w:val="11380EDA"/>
    <w:lvl w:ilvl="0" w:tplc="08090001">
      <w:start w:val="1"/>
      <w:numFmt w:val="bullet"/>
      <w:lvlText w:val=""/>
      <w:lvlJc w:val="left"/>
      <w:pPr>
        <w:ind w:left="720" w:hanging="360"/>
      </w:pPr>
      <w:rPr>
        <w:rFonts w:ascii="Symbol" w:hAnsi="Symbol" w:hint="default"/>
      </w:rPr>
    </w:lvl>
    <w:lvl w:ilvl="1" w:tplc="1009000B">
      <w:start w:val="1"/>
      <w:numFmt w:val="bullet"/>
      <w:lvlText w:val=""/>
      <w:lvlJc w:val="left"/>
      <w:pPr>
        <w:ind w:left="1440" w:hanging="360"/>
      </w:pPr>
      <w:rPr>
        <w:rFonts w:ascii="Wingdings" w:hAnsi="Wingdings"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B0C511A"/>
    <w:multiLevelType w:val="hybridMultilevel"/>
    <w:tmpl w:val="4D760EAE"/>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4B60612C"/>
    <w:multiLevelType w:val="hybridMultilevel"/>
    <w:tmpl w:val="E4008D38"/>
    <w:lvl w:ilvl="0" w:tplc="0C090001">
      <w:start w:val="1"/>
      <w:numFmt w:val="bullet"/>
      <w:lvlText w:val=""/>
      <w:lvlJc w:val="left"/>
      <w:pPr>
        <w:ind w:left="720" w:hanging="360"/>
      </w:pPr>
      <w:rPr>
        <w:rFonts w:ascii="Symbol" w:hAnsi="Symbol" w:hint="default"/>
      </w:rPr>
    </w:lvl>
    <w:lvl w:ilvl="1" w:tplc="2E42FB76">
      <w:numFmt w:val="bullet"/>
      <w:lvlText w:val="•"/>
      <w:lvlJc w:val="left"/>
      <w:pPr>
        <w:ind w:left="1800" w:hanging="720"/>
      </w:pPr>
      <w:rPr>
        <w:rFonts w:ascii="Arial" w:eastAsia="Times New Roman"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4CA05443"/>
    <w:multiLevelType w:val="hybridMultilevel"/>
    <w:tmpl w:val="28B65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5">
    <w:nsid w:val="5E8A2C5E"/>
    <w:multiLevelType w:val="hybridMultilevel"/>
    <w:tmpl w:val="50FC3D9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6">
    <w:nsid w:val="5F4355BA"/>
    <w:multiLevelType w:val="hybridMultilevel"/>
    <w:tmpl w:val="002860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9">
    <w:nsid w:val="63B26B29"/>
    <w:multiLevelType w:val="hybridMultilevel"/>
    <w:tmpl w:val="B6403A6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nsid w:val="666877E3"/>
    <w:multiLevelType w:val="hybridMultilevel"/>
    <w:tmpl w:val="170EB552"/>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nsid w:val="695E7FAA"/>
    <w:multiLevelType w:val="hybridMultilevel"/>
    <w:tmpl w:val="01068E7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2">
    <w:nsid w:val="6B5A3415"/>
    <w:multiLevelType w:val="hybridMultilevel"/>
    <w:tmpl w:val="76504C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77A67C6E"/>
    <w:multiLevelType w:val="hybridMultilevel"/>
    <w:tmpl w:val="9E9C48C0"/>
    <w:lvl w:ilvl="0" w:tplc="08090001">
      <w:start w:val="1"/>
      <w:numFmt w:val="bullet"/>
      <w:lvlText w:val=""/>
      <w:lvlJc w:val="left"/>
      <w:pPr>
        <w:ind w:left="360" w:hanging="360"/>
      </w:pPr>
      <w:rPr>
        <w:rFonts w:ascii="Symbol" w:hAnsi="Symbol"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nsid w:val="78576D54"/>
    <w:multiLevelType w:val="hybridMultilevel"/>
    <w:tmpl w:val="D6FAB61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78B16E63"/>
    <w:multiLevelType w:val="hybridMultilevel"/>
    <w:tmpl w:val="29EA6268"/>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8">
    <w:nsid w:val="7C13400F"/>
    <w:multiLevelType w:val="hybridMultilevel"/>
    <w:tmpl w:val="89367EDA"/>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nsid w:val="7ECE7DCD"/>
    <w:multiLevelType w:val="hybridMultilevel"/>
    <w:tmpl w:val="C5EC86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7"/>
  </w:num>
  <w:num w:numId="2">
    <w:abstractNumId w:val="1"/>
  </w:num>
  <w:num w:numId="3">
    <w:abstractNumId w:val="13"/>
  </w:num>
  <w:num w:numId="4">
    <w:abstractNumId w:val="21"/>
  </w:num>
  <w:num w:numId="5">
    <w:abstractNumId w:val="3"/>
  </w:num>
  <w:num w:numId="6">
    <w:abstractNumId w:val="33"/>
  </w:num>
  <w:num w:numId="7">
    <w:abstractNumId w:val="16"/>
  </w:num>
  <w:num w:numId="8">
    <w:abstractNumId w:val="28"/>
  </w:num>
  <w:num w:numId="9">
    <w:abstractNumId w:val="37"/>
  </w:num>
  <w:num w:numId="10">
    <w:abstractNumId w:val="24"/>
  </w:num>
  <w:num w:numId="11">
    <w:abstractNumId w:val="0"/>
  </w:num>
  <w:num w:numId="12">
    <w:abstractNumId w:val="11"/>
  </w:num>
  <w:num w:numId="13">
    <w:abstractNumId w:val="23"/>
  </w:num>
  <w:num w:numId="14">
    <w:abstractNumId w:val="7"/>
  </w:num>
  <w:num w:numId="15">
    <w:abstractNumId w:val="14"/>
  </w:num>
  <w:num w:numId="16">
    <w:abstractNumId w:val="20"/>
  </w:num>
  <w:num w:numId="17">
    <w:abstractNumId w:val="26"/>
  </w:num>
  <w:num w:numId="18">
    <w:abstractNumId w:val="31"/>
  </w:num>
  <w:num w:numId="19">
    <w:abstractNumId w:val="2"/>
  </w:num>
  <w:num w:numId="20">
    <w:abstractNumId w:val="8"/>
  </w:num>
  <w:num w:numId="21">
    <w:abstractNumId w:val="17"/>
  </w:num>
  <w:num w:numId="22">
    <w:abstractNumId w:val="32"/>
  </w:num>
  <w:num w:numId="23">
    <w:abstractNumId w:val="25"/>
  </w:num>
  <w:num w:numId="24">
    <w:abstractNumId w:val="18"/>
  </w:num>
  <w:num w:numId="25">
    <w:abstractNumId w:val="29"/>
  </w:num>
  <w:num w:numId="26">
    <w:abstractNumId w:val="30"/>
  </w:num>
  <w:num w:numId="27">
    <w:abstractNumId w:val="19"/>
  </w:num>
  <w:num w:numId="28">
    <w:abstractNumId w:val="12"/>
  </w:num>
  <w:num w:numId="29">
    <w:abstractNumId w:val="36"/>
  </w:num>
  <w:num w:numId="30">
    <w:abstractNumId w:val="38"/>
  </w:num>
  <w:num w:numId="31">
    <w:abstractNumId w:val="9"/>
  </w:num>
  <w:num w:numId="32">
    <w:abstractNumId w:val="22"/>
  </w:num>
  <w:num w:numId="33">
    <w:abstractNumId w:val="4"/>
  </w:num>
  <w:num w:numId="34">
    <w:abstractNumId w:val="10"/>
  </w:num>
  <w:num w:numId="35">
    <w:abstractNumId w:val="6"/>
  </w:num>
  <w:num w:numId="36">
    <w:abstractNumId w:val="5"/>
  </w:num>
  <w:num w:numId="37">
    <w:abstractNumId w:val="34"/>
  </w:num>
  <w:num w:numId="38">
    <w:abstractNumId w:val="15"/>
  </w:num>
  <w:num w:numId="39">
    <w:abstractNumId w:val="7"/>
  </w:num>
  <w:num w:numId="40">
    <w:abstractNumId w:val="7"/>
  </w:num>
  <w:num w:numId="41">
    <w:abstractNumId w:val="39"/>
  </w:num>
  <w:num w:numId="42">
    <w:abstractNumId w:val="3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lickAndTypeStyle w:val="BodyText"/>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77B"/>
    <w:rsid w:val="000315F4"/>
    <w:rsid w:val="000327E0"/>
    <w:rsid w:val="00032948"/>
    <w:rsid w:val="000420D8"/>
    <w:rsid w:val="000448A8"/>
    <w:rsid w:val="000605BB"/>
    <w:rsid w:val="000770E8"/>
    <w:rsid w:val="00084AEF"/>
    <w:rsid w:val="00087517"/>
    <w:rsid w:val="000B4D25"/>
    <w:rsid w:val="000B519E"/>
    <w:rsid w:val="000B6C53"/>
    <w:rsid w:val="000F01AA"/>
    <w:rsid w:val="000F22D6"/>
    <w:rsid w:val="00117DC5"/>
    <w:rsid w:val="00134950"/>
    <w:rsid w:val="00141385"/>
    <w:rsid w:val="00162C42"/>
    <w:rsid w:val="00167050"/>
    <w:rsid w:val="00180578"/>
    <w:rsid w:val="0018656F"/>
    <w:rsid w:val="00190B2B"/>
    <w:rsid w:val="00196F8E"/>
    <w:rsid w:val="00197274"/>
    <w:rsid w:val="001A092F"/>
    <w:rsid w:val="001A2B50"/>
    <w:rsid w:val="001B19F1"/>
    <w:rsid w:val="001B1E89"/>
    <w:rsid w:val="001C0921"/>
    <w:rsid w:val="001C19A4"/>
    <w:rsid w:val="001C465B"/>
    <w:rsid w:val="001C5138"/>
    <w:rsid w:val="001C637C"/>
    <w:rsid w:val="001D1B06"/>
    <w:rsid w:val="001D38ED"/>
    <w:rsid w:val="001D3B7C"/>
    <w:rsid w:val="001D55D2"/>
    <w:rsid w:val="001D5DFD"/>
    <w:rsid w:val="001F3E12"/>
    <w:rsid w:val="00207DD1"/>
    <w:rsid w:val="00226BCE"/>
    <w:rsid w:val="00244044"/>
    <w:rsid w:val="0024757B"/>
    <w:rsid w:val="0027156D"/>
    <w:rsid w:val="00277327"/>
    <w:rsid w:val="002835CE"/>
    <w:rsid w:val="00287CAB"/>
    <w:rsid w:val="00294381"/>
    <w:rsid w:val="002A62A5"/>
    <w:rsid w:val="002A6AAB"/>
    <w:rsid w:val="002B4786"/>
    <w:rsid w:val="002B7341"/>
    <w:rsid w:val="002C27D3"/>
    <w:rsid w:val="002C32AE"/>
    <w:rsid w:val="002C38C0"/>
    <w:rsid w:val="002E436B"/>
    <w:rsid w:val="002E7CE7"/>
    <w:rsid w:val="002F09BB"/>
    <w:rsid w:val="002F7535"/>
    <w:rsid w:val="00303D1E"/>
    <w:rsid w:val="00317D7F"/>
    <w:rsid w:val="00323CA3"/>
    <w:rsid w:val="00327498"/>
    <w:rsid w:val="0032752D"/>
    <w:rsid w:val="003307AA"/>
    <w:rsid w:val="00344215"/>
    <w:rsid w:val="00346B72"/>
    <w:rsid w:val="003520E8"/>
    <w:rsid w:val="00371BEF"/>
    <w:rsid w:val="0037738E"/>
    <w:rsid w:val="00380C7B"/>
    <w:rsid w:val="003846D3"/>
    <w:rsid w:val="00384827"/>
    <w:rsid w:val="003872BC"/>
    <w:rsid w:val="003907CA"/>
    <w:rsid w:val="00390A4F"/>
    <w:rsid w:val="00395D68"/>
    <w:rsid w:val="003A2960"/>
    <w:rsid w:val="003A4769"/>
    <w:rsid w:val="003A782E"/>
    <w:rsid w:val="003B21DF"/>
    <w:rsid w:val="003C25A1"/>
    <w:rsid w:val="003D1BDE"/>
    <w:rsid w:val="003F23D2"/>
    <w:rsid w:val="00404639"/>
    <w:rsid w:val="004226EF"/>
    <w:rsid w:val="00422E65"/>
    <w:rsid w:val="0043657D"/>
    <w:rsid w:val="00442506"/>
    <w:rsid w:val="00446D7C"/>
    <w:rsid w:val="004504FA"/>
    <w:rsid w:val="00451C07"/>
    <w:rsid w:val="00460028"/>
    <w:rsid w:val="00471810"/>
    <w:rsid w:val="00474426"/>
    <w:rsid w:val="00477A34"/>
    <w:rsid w:val="00487F3F"/>
    <w:rsid w:val="00494EBE"/>
    <w:rsid w:val="004A015D"/>
    <w:rsid w:val="004A3893"/>
    <w:rsid w:val="004C2F5C"/>
    <w:rsid w:val="004C6048"/>
    <w:rsid w:val="004F17F7"/>
    <w:rsid w:val="004F72F9"/>
    <w:rsid w:val="00500772"/>
    <w:rsid w:val="00503458"/>
    <w:rsid w:val="00505A70"/>
    <w:rsid w:val="00511581"/>
    <w:rsid w:val="0052391D"/>
    <w:rsid w:val="005262F8"/>
    <w:rsid w:val="00540695"/>
    <w:rsid w:val="00562662"/>
    <w:rsid w:val="00562874"/>
    <w:rsid w:val="005633DA"/>
    <w:rsid w:val="00564600"/>
    <w:rsid w:val="00571912"/>
    <w:rsid w:val="005748EE"/>
    <w:rsid w:val="00575D38"/>
    <w:rsid w:val="00582569"/>
    <w:rsid w:val="005A6C35"/>
    <w:rsid w:val="005B0FE6"/>
    <w:rsid w:val="005B1F3D"/>
    <w:rsid w:val="005B4359"/>
    <w:rsid w:val="005B621B"/>
    <w:rsid w:val="005C1481"/>
    <w:rsid w:val="005D12A9"/>
    <w:rsid w:val="005D4AA7"/>
    <w:rsid w:val="005E37B7"/>
    <w:rsid w:val="005F00BC"/>
    <w:rsid w:val="005F4361"/>
    <w:rsid w:val="00600550"/>
    <w:rsid w:val="0060535D"/>
    <w:rsid w:val="00607553"/>
    <w:rsid w:val="00623816"/>
    <w:rsid w:val="00625A31"/>
    <w:rsid w:val="0063011F"/>
    <w:rsid w:val="00632734"/>
    <w:rsid w:val="00641A4B"/>
    <w:rsid w:val="006427BF"/>
    <w:rsid w:val="006450A1"/>
    <w:rsid w:val="00652BEA"/>
    <w:rsid w:val="006531F8"/>
    <w:rsid w:val="00655287"/>
    <w:rsid w:val="006618C8"/>
    <w:rsid w:val="00666C42"/>
    <w:rsid w:val="00675975"/>
    <w:rsid w:val="00676401"/>
    <w:rsid w:val="00680480"/>
    <w:rsid w:val="006A69B7"/>
    <w:rsid w:val="006C1C3B"/>
    <w:rsid w:val="006D2CA3"/>
    <w:rsid w:val="006D504A"/>
    <w:rsid w:val="006E02B7"/>
    <w:rsid w:val="006E22E3"/>
    <w:rsid w:val="006F5BF7"/>
    <w:rsid w:val="006F77C1"/>
    <w:rsid w:val="00702AAD"/>
    <w:rsid w:val="00710E80"/>
    <w:rsid w:val="00716C09"/>
    <w:rsid w:val="00721DBE"/>
    <w:rsid w:val="007379A8"/>
    <w:rsid w:val="0075170E"/>
    <w:rsid w:val="00752173"/>
    <w:rsid w:val="007526CF"/>
    <w:rsid w:val="00767FC6"/>
    <w:rsid w:val="0079750C"/>
    <w:rsid w:val="007C65E6"/>
    <w:rsid w:val="007D078C"/>
    <w:rsid w:val="007D4947"/>
    <w:rsid w:val="007E10BB"/>
    <w:rsid w:val="007E43BC"/>
    <w:rsid w:val="00804B14"/>
    <w:rsid w:val="008136BC"/>
    <w:rsid w:val="0081455D"/>
    <w:rsid w:val="00833BB5"/>
    <w:rsid w:val="0083684A"/>
    <w:rsid w:val="00857962"/>
    <w:rsid w:val="00863D8E"/>
    <w:rsid w:val="00866872"/>
    <w:rsid w:val="00867EB9"/>
    <w:rsid w:val="0087060C"/>
    <w:rsid w:val="00870A1B"/>
    <w:rsid w:val="0087112A"/>
    <w:rsid w:val="0088066B"/>
    <w:rsid w:val="0088277B"/>
    <w:rsid w:val="00887114"/>
    <w:rsid w:val="008B24CB"/>
    <w:rsid w:val="008B411B"/>
    <w:rsid w:val="008C68EF"/>
    <w:rsid w:val="008D3E6A"/>
    <w:rsid w:val="008D436C"/>
    <w:rsid w:val="008D5201"/>
    <w:rsid w:val="008E5818"/>
    <w:rsid w:val="008F5293"/>
    <w:rsid w:val="008F5390"/>
    <w:rsid w:val="00902493"/>
    <w:rsid w:val="0090333E"/>
    <w:rsid w:val="009106A4"/>
    <w:rsid w:val="00917BE0"/>
    <w:rsid w:val="00921872"/>
    <w:rsid w:val="00922B53"/>
    <w:rsid w:val="00932AEE"/>
    <w:rsid w:val="00933DCC"/>
    <w:rsid w:val="009404B9"/>
    <w:rsid w:val="009426DC"/>
    <w:rsid w:val="009446DB"/>
    <w:rsid w:val="00945A82"/>
    <w:rsid w:val="009504E2"/>
    <w:rsid w:val="00956293"/>
    <w:rsid w:val="009633A9"/>
    <w:rsid w:val="0097790F"/>
    <w:rsid w:val="00983B71"/>
    <w:rsid w:val="00986D5A"/>
    <w:rsid w:val="00990458"/>
    <w:rsid w:val="009A2C02"/>
    <w:rsid w:val="009A51F9"/>
    <w:rsid w:val="009B279C"/>
    <w:rsid w:val="009B30D7"/>
    <w:rsid w:val="009B54A0"/>
    <w:rsid w:val="009C22FA"/>
    <w:rsid w:val="009D149F"/>
    <w:rsid w:val="009D215E"/>
    <w:rsid w:val="009D57EF"/>
    <w:rsid w:val="009E1230"/>
    <w:rsid w:val="009E2143"/>
    <w:rsid w:val="009E2F87"/>
    <w:rsid w:val="00A000C4"/>
    <w:rsid w:val="00A01561"/>
    <w:rsid w:val="00A02FBC"/>
    <w:rsid w:val="00A06B60"/>
    <w:rsid w:val="00A10C41"/>
    <w:rsid w:val="00A11130"/>
    <w:rsid w:val="00A14A4B"/>
    <w:rsid w:val="00A163D8"/>
    <w:rsid w:val="00A21909"/>
    <w:rsid w:val="00A23A42"/>
    <w:rsid w:val="00A279AF"/>
    <w:rsid w:val="00A27A7A"/>
    <w:rsid w:val="00A313FE"/>
    <w:rsid w:val="00A41A5C"/>
    <w:rsid w:val="00A4461A"/>
    <w:rsid w:val="00A44622"/>
    <w:rsid w:val="00A5008C"/>
    <w:rsid w:val="00A504DC"/>
    <w:rsid w:val="00A6234F"/>
    <w:rsid w:val="00A6286F"/>
    <w:rsid w:val="00A6617E"/>
    <w:rsid w:val="00A66980"/>
    <w:rsid w:val="00A77287"/>
    <w:rsid w:val="00A86118"/>
    <w:rsid w:val="00A91A87"/>
    <w:rsid w:val="00A934F2"/>
    <w:rsid w:val="00A96121"/>
    <w:rsid w:val="00AA230A"/>
    <w:rsid w:val="00AA45F5"/>
    <w:rsid w:val="00AA5A46"/>
    <w:rsid w:val="00AB120E"/>
    <w:rsid w:val="00AB5CAB"/>
    <w:rsid w:val="00AC2C6D"/>
    <w:rsid w:val="00AC5F56"/>
    <w:rsid w:val="00AD34EF"/>
    <w:rsid w:val="00AE5700"/>
    <w:rsid w:val="00AF16A9"/>
    <w:rsid w:val="00AF615B"/>
    <w:rsid w:val="00B10999"/>
    <w:rsid w:val="00B21CAA"/>
    <w:rsid w:val="00B22FA1"/>
    <w:rsid w:val="00B43C65"/>
    <w:rsid w:val="00B4611C"/>
    <w:rsid w:val="00B5027B"/>
    <w:rsid w:val="00B50CAD"/>
    <w:rsid w:val="00B51523"/>
    <w:rsid w:val="00B534F2"/>
    <w:rsid w:val="00B55CB0"/>
    <w:rsid w:val="00B60C95"/>
    <w:rsid w:val="00B6686E"/>
    <w:rsid w:val="00B66DC6"/>
    <w:rsid w:val="00B75C73"/>
    <w:rsid w:val="00B76326"/>
    <w:rsid w:val="00B8650A"/>
    <w:rsid w:val="00B875A8"/>
    <w:rsid w:val="00B91548"/>
    <w:rsid w:val="00BA0D58"/>
    <w:rsid w:val="00BB7745"/>
    <w:rsid w:val="00BD11AF"/>
    <w:rsid w:val="00BD2E5A"/>
    <w:rsid w:val="00BD5AF3"/>
    <w:rsid w:val="00BD64F3"/>
    <w:rsid w:val="00BE1BEC"/>
    <w:rsid w:val="00BE43B4"/>
    <w:rsid w:val="00BF0428"/>
    <w:rsid w:val="00BF5ADD"/>
    <w:rsid w:val="00BF5DBB"/>
    <w:rsid w:val="00C03C7B"/>
    <w:rsid w:val="00C12B6B"/>
    <w:rsid w:val="00C2749B"/>
    <w:rsid w:val="00C304F0"/>
    <w:rsid w:val="00C353E3"/>
    <w:rsid w:val="00C35D5C"/>
    <w:rsid w:val="00C50193"/>
    <w:rsid w:val="00C528B9"/>
    <w:rsid w:val="00C531DA"/>
    <w:rsid w:val="00C652FC"/>
    <w:rsid w:val="00C7489F"/>
    <w:rsid w:val="00C75503"/>
    <w:rsid w:val="00C92711"/>
    <w:rsid w:val="00C96B6D"/>
    <w:rsid w:val="00CA1994"/>
    <w:rsid w:val="00CA38D8"/>
    <w:rsid w:val="00CA5FD1"/>
    <w:rsid w:val="00CB5315"/>
    <w:rsid w:val="00CB5860"/>
    <w:rsid w:val="00CC235D"/>
    <w:rsid w:val="00CC2516"/>
    <w:rsid w:val="00CC65ED"/>
    <w:rsid w:val="00CC6B94"/>
    <w:rsid w:val="00CD7575"/>
    <w:rsid w:val="00CE70ED"/>
    <w:rsid w:val="00CF0E1E"/>
    <w:rsid w:val="00CF48AF"/>
    <w:rsid w:val="00CF6AE3"/>
    <w:rsid w:val="00D00257"/>
    <w:rsid w:val="00D017BE"/>
    <w:rsid w:val="00D030B8"/>
    <w:rsid w:val="00D10417"/>
    <w:rsid w:val="00D152D6"/>
    <w:rsid w:val="00D16D37"/>
    <w:rsid w:val="00D21BCE"/>
    <w:rsid w:val="00D23D75"/>
    <w:rsid w:val="00D257D4"/>
    <w:rsid w:val="00D3428B"/>
    <w:rsid w:val="00D408A1"/>
    <w:rsid w:val="00D50131"/>
    <w:rsid w:val="00D52150"/>
    <w:rsid w:val="00D611C9"/>
    <w:rsid w:val="00D76CB6"/>
    <w:rsid w:val="00D8361E"/>
    <w:rsid w:val="00D847AD"/>
    <w:rsid w:val="00D84A9A"/>
    <w:rsid w:val="00D86263"/>
    <w:rsid w:val="00D86532"/>
    <w:rsid w:val="00D86E7D"/>
    <w:rsid w:val="00D879DA"/>
    <w:rsid w:val="00D91E2D"/>
    <w:rsid w:val="00DA55E2"/>
    <w:rsid w:val="00DB45E4"/>
    <w:rsid w:val="00DB585F"/>
    <w:rsid w:val="00DC0C00"/>
    <w:rsid w:val="00DC1CA6"/>
    <w:rsid w:val="00DC59C0"/>
    <w:rsid w:val="00DC75C6"/>
    <w:rsid w:val="00DD16E4"/>
    <w:rsid w:val="00DD347A"/>
    <w:rsid w:val="00DD6174"/>
    <w:rsid w:val="00DE256A"/>
    <w:rsid w:val="00DE2960"/>
    <w:rsid w:val="00DE4BD2"/>
    <w:rsid w:val="00E04A0B"/>
    <w:rsid w:val="00E14CB3"/>
    <w:rsid w:val="00E2512D"/>
    <w:rsid w:val="00E3229E"/>
    <w:rsid w:val="00E32679"/>
    <w:rsid w:val="00E34D28"/>
    <w:rsid w:val="00E37CF6"/>
    <w:rsid w:val="00E41A88"/>
    <w:rsid w:val="00E50BFB"/>
    <w:rsid w:val="00E51AFA"/>
    <w:rsid w:val="00E52670"/>
    <w:rsid w:val="00E711D8"/>
    <w:rsid w:val="00E7550C"/>
    <w:rsid w:val="00E81CAA"/>
    <w:rsid w:val="00E82D3D"/>
    <w:rsid w:val="00E92C1B"/>
    <w:rsid w:val="00E93C78"/>
    <w:rsid w:val="00E96B82"/>
    <w:rsid w:val="00EA558E"/>
    <w:rsid w:val="00EA7AAE"/>
    <w:rsid w:val="00EB612C"/>
    <w:rsid w:val="00EB6C29"/>
    <w:rsid w:val="00EC3557"/>
    <w:rsid w:val="00ED2684"/>
    <w:rsid w:val="00ED2A80"/>
    <w:rsid w:val="00ED6B76"/>
    <w:rsid w:val="00EE0F3E"/>
    <w:rsid w:val="00F04592"/>
    <w:rsid w:val="00F11318"/>
    <w:rsid w:val="00F1531A"/>
    <w:rsid w:val="00F155DC"/>
    <w:rsid w:val="00F37061"/>
    <w:rsid w:val="00F51000"/>
    <w:rsid w:val="00F565C0"/>
    <w:rsid w:val="00F67A0D"/>
    <w:rsid w:val="00F70807"/>
    <w:rsid w:val="00F710A0"/>
    <w:rsid w:val="00F803DA"/>
    <w:rsid w:val="00F8690B"/>
    <w:rsid w:val="00F87F67"/>
    <w:rsid w:val="00FB02D4"/>
    <w:rsid w:val="00FB5A77"/>
    <w:rsid w:val="00FC5BCA"/>
    <w:rsid w:val="00FE4F51"/>
    <w:rsid w:val="00FE5BF7"/>
    <w:rsid w:val="00FF4B84"/>
    <w:rsid w:val="00FF58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54594CC3"/>
  <w15:docId w15:val="{956FF0BE-2DEB-47F0-A6D1-8E211C6D4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Normal"/>
    <w:link w:val="Heading1Char"/>
    <w:qFormat/>
    <w:rsid w:val="00A14A4B"/>
    <w:pPr>
      <w:keepNext/>
      <w:numPr>
        <w:numId w:val="14"/>
      </w:numPr>
      <w:spacing w:before="240" w:after="240"/>
      <w:outlineLvl w:val="0"/>
    </w:pPr>
    <w:rPr>
      <w:b/>
      <w:caps/>
      <w:kern w:val="28"/>
      <w:sz w:val="24"/>
      <w:szCs w:val="20"/>
      <w:lang w:eastAsia="de-DE"/>
    </w:rPr>
  </w:style>
  <w:style w:type="paragraph" w:styleId="Heading2">
    <w:name w:val="heading 2"/>
    <w:basedOn w:val="Normal"/>
    <w:next w:val="BodyText"/>
    <w:link w:val="Heading2Char"/>
    <w:qFormat/>
    <w:rsid w:val="00371BEF"/>
    <w:pPr>
      <w:numPr>
        <w:ilvl w:val="1"/>
        <w:numId w:val="14"/>
      </w:numPr>
      <w:spacing w:before="120" w:after="120"/>
      <w:outlineLvl w:val="1"/>
    </w:pPr>
    <w:rPr>
      <w:b/>
    </w:rPr>
  </w:style>
  <w:style w:type="paragraph" w:styleId="Heading3">
    <w:name w:val="heading 3"/>
    <w:basedOn w:val="Normal"/>
    <w:next w:val="BodyTextFirstIndent2"/>
    <w:qFormat/>
    <w:rsid w:val="004A3893"/>
    <w:pPr>
      <w:keepNext/>
      <w:numPr>
        <w:ilvl w:val="2"/>
        <w:numId w:val="14"/>
      </w:numPr>
      <w:spacing w:before="120" w:after="120"/>
      <w:outlineLvl w:val="2"/>
    </w:pPr>
    <w:rPr>
      <w:szCs w:val="20"/>
      <w:lang w:eastAsia="de-DE"/>
    </w:rPr>
  </w:style>
  <w:style w:type="paragraph" w:styleId="Heading4">
    <w:name w:val="heading 4"/>
    <w:basedOn w:val="Normal"/>
    <w:next w:val="Normal"/>
    <w:rsid w:val="004A3893"/>
    <w:pPr>
      <w:keepNext/>
      <w:numPr>
        <w:ilvl w:val="3"/>
        <w:numId w:val="14"/>
      </w:numPr>
      <w:spacing w:before="120" w:after="120"/>
      <w:outlineLvl w:val="3"/>
    </w:pPr>
    <w:rPr>
      <w:szCs w:val="20"/>
      <w:lang w:eastAsia="de-DE"/>
    </w:rPr>
  </w:style>
  <w:style w:type="paragraph" w:styleId="Heading5">
    <w:name w:val="heading 5"/>
    <w:basedOn w:val="Normal"/>
    <w:next w:val="Normal"/>
    <w:rsid w:val="00B534F2"/>
    <w:pPr>
      <w:numPr>
        <w:ilvl w:val="4"/>
        <w:numId w:val="14"/>
      </w:numPr>
      <w:spacing w:before="240" w:after="60"/>
      <w:outlineLvl w:val="4"/>
    </w:pPr>
    <w:rPr>
      <w:szCs w:val="20"/>
      <w:lang w:val="de-DE" w:eastAsia="de-DE"/>
    </w:rPr>
  </w:style>
  <w:style w:type="paragraph" w:styleId="Heading6">
    <w:name w:val="heading 6"/>
    <w:basedOn w:val="Normal"/>
    <w:next w:val="Normal"/>
    <w:rsid w:val="00B534F2"/>
    <w:pPr>
      <w:numPr>
        <w:ilvl w:val="5"/>
        <w:numId w:val="14"/>
      </w:numPr>
      <w:spacing w:before="240" w:after="60"/>
      <w:outlineLvl w:val="5"/>
    </w:pPr>
    <w:rPr>
      <w:i/>
      <w:szCs w:val="20"/>
      <w:lang w:val="de-DE" w:eastAsia="de-DE"/>
    </w:rPr>
  </w:style>
  <w:style w:type="paragraph" w:styleId="Heading7">
    <w:name w:val="heading 7"/>
    <w:basedOn w:val="Normal"/>
    <w:next w:val="Normal"/>
    <w:rsid w:val="00B534F2"/>
    <w:pPr>
      <w:numPr>
        <w:ilvl w:val="6"/>
        <w:numId w:val="14"/>
      </w:numPr>
      <w:spacing w:before="240" w:after="60"/>
      <w:outlineLvl w:val="6"/>
    </w:pPr>
    <w:rPr>
      <w:szCs w:val="20"/>
      <w:lang w:val="de-DE" w:eastAsia="de-DE"/>
    </w:rPr>
  </w:style>
  <w:style w:type="paragraph" w:styleId="Heading8">
    <w:name w:val="heading 8"/>
    <w:basedOn w:val="Normal"/>
    <w:next w:val="Normal"/>
    <w:rsid w:val="00B534F2"/>
    <w:pPr>
      <w:numPr>
        <w:ilvl w:val="7"/>
        <w:numId w:val="14"/>
      </w:numPr>
      <w:spacing w:before="240" w:after="60"/>
      <w:outlineLvl w:val="7"/>
    </w:pPr>
    <w:rPr>
      <w:i/>
      <w:szCs w:val="20"/>
      <w:lang w:val="de-DE" w:eastAsia="de-DE"/>
    </w:rPr>
  </w:style>
  <w:style w:type="paragraph" w:styleId="Heading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Normal"/>
    <w:next w:val="Heading1"/>
    <w:qFormat/>
    <w:rsid w:val="00CB5860"/>
    <w:pPr>
      <w:numPr>
        <w:numId w:val="1"/>
      </w:numPr>
      <w:tabs>
        <w:tab w:val="left" w:pos="1418"/>
      </w:tabs>
      <w:spacing w:after="240"/>
      <w:jc w:val="both"/>
    </w:pPr>
    <w:rPr>
      <w:b/>
      <w:caps/>
      <w:snapToGrid w:val="0"/>
      <w:sz w:val="24"/>
      <w:lang w:eastAsia="en-GB"/>
    </w:rPr>
  </w:style>
  <w:style w:type="paragraph" w:customStyle="1" w:styleId="Appendix">
    <w:name w:val="Appendix"/>
    <w:basedOn w:val="Normal"/>
    <w:next w:val="Heading1"/>
    <w:qFormat/>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3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qForma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5"/>
      </w:numPr>
      <w:spacing w:before="120" w:after="120"/>
    </w:pPr>
    <w:rPr>
      <w:rFonts w:eastAsiaTheme="minorHAnsi" w:cs="Arial"/>
      <w:b/>
      <w:caps/>
      <w:sz w:val="24"/>
      <w:szCs w:val="22"/>
      <w:lang w:eastAsia="en-GB"/>
    </w:rPr>
  </w:style>
  <w:style w:type="paragraph" w:customStyle="1" w:styleId="AppendixHeading2">
    <w:name w:val="Appendix Heading 2"/>
    <w:basedOn w:val="Normal"/>
    <w:next w:val="BodyText"/>
    <w:qFormat/>
    <w:rsid w:val="002F7535"/>
    <w:pPr>
      <w:numPr>
        <w:ilvl w:val="1"/>
        <w:numId w:val="15"/>
      </w:numPr>
      <w:spacing w:before="120" w:after="120"/>
    </w:pPr>
    <w:rPr>
      <w:rFonts w:eastAsiaTheme="minorHAns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5"/>
      </w:numPr>
      <w:spacing w:before="120" w:after="120"/>
    </w:pPr>
    <w:rPr>
      <w:rFonts w:eastAsiaTheme="minorHAnsi" w:cs="Arial"/>
      <w:szCs w:val="22"/>
      <w:lang w:eastAsia="en-GB"/>
    </w:rPr>
  </w:style>
  <w:style w:type="character" w:customStyle="1" w:styleId="Heading2Char">
    <w:name w:val="Heading 2 Char"/>
    <w:basedOn w:val="DefaultParagraphFont"/>
    <w:link w:val="Heading2"/>
    <w:rsid w:val="0097790F"/>
    <w:rPr>
      <w:rFonts w:ascii="Arial" w:hAnsi="Arial"/>
      <w:b/>
      <w:sz w:val="22"/>
      <w:szCs w:val="24"/>
      <w:lang w:eastAsia="en-US"/>
    </w:rPr>
  </w:style>
  <w:style w:type="paragraph" w:styleId="Revision">
    <w:name w:val="Revision"/>
    <w:hidden/>
    <w:uiPriority w:val="99"/>
    <w:semiHidden/>
    <w:rsid w:val="000F22D6"/>
    <w:rPr>
      <w:rFonts w:ascii="Arial" w:hAnsi="Arial"/>
      <w:sz w:val="22"/>
      <w:szCs w:val="24"/>
      <w:lang w:eastAsia="en-US"/>
    </w:rPr>
  </w:style>
  <w:style w:type="paragraph" w:styleId="ListParagraph">
    <w:name w:val="List Paragraph"/>
    <w:basedOn w:val="Normal"/>
    <w:uiPriority w:val="34"/>
    <w:qFormat/>
    <w:rsid w:val="0090333E"/>
    <w:pPr>
      <w:ind w:left="720"/>
      <w:contextualSpacing/>
    </w:pPr>
  </w:style>
  <w:style w:type="character" w:customStyle="1" w:styleId="Heading1Char">
    <w:name w:val="Heading 1 Char"/>
    <w:basedOn w:val="DefaultParagraphFont"/>
    <w:link w:val="Heading1"/>
    <w:rsid w:val="001C0921"/>
    <w:rPr>
      <w:rFonts w:ascii="Arial" w:hAnsi="Arial"/>
      <w:b/>
      <w:caps/>
      <w:kern w:val="28"/>
      <w:sz w:val="24"/>
      <w:lang w:eastAsia="de-DE"/>
    </w:rPr>
  </w:style>
  <w:style w:type="paragraph" w:styleId="EndnoteText">
    <w:name w:val="endnote text"/>
    <w:basedOn w:val="Normal"/>
    <w:link w:val="EndnoteTextChar"/>
    <w:rsid w:val="001D55D2"/>
    <w:rPr>
      <w:sz w:val="20"/>
      <w:szCs w:val="20"/>
    </w:rPr>
  </w:style>
  <w:style w:type="character" w:customStyle="1" w:styleId="EndnoteTextChar">
    <w:name w:val="Endnote Text Char"/>
    <w:basedOn w:val="DefaultParagraphFont"/>
    <w:link w:val="EndnoteText"/>
    <w:rsid w:val="001D55D2"/>
    <w:rPr>
      <w:rFonts w:ascii="Arial" w:hAnsi="Arial"/>
      <w:lang w:eastAsia="en-US"/>
    </w:rPr>
  </w:style>
  <w:style w:type="character" w:styleId="EndnoteReference">
    <w:name w:val="endnote reference"/>
    <w:basedOn w:val="DefaultParagraphFont"/>
    <w:rsid w:val="001D55D2"/>
    <w:rPr>
      <w:vertAlign w:val="superscript"/>
    </w:rPr>
  </w:style>
  <w:style w:type="character" w:customStyle="1" w:styleId="hps">
    <w:name w:val="hps"/>
    <w:basedOn w:val="DefaultParagraphFont"/>
    <w:rsid w:val="009D14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6107018">
      <w:bodyDiv w:val="1"/>
      <w:marLeft w:val="0"/>
      <w:marRight w:val="0"/>
      <w:marTop w:val="0"/>
      <w:marBottom w:val="0"/>
      <w:divBdr>
        <w:top w:val="none" w:sz="0" w:space="0" w:color="auto"/>
        <w:left w:val="none" w:sz="0" w:space="0" w:color="auto"/>
        <w:bottom w:val="none" w:sz="0" w:space="0" w:color="auto"/>
        <w:right w:val="none" w:sz="0" w:space="0" w:color="auto"/>
      </w:divBdr>
    </w:div>
    <w:div w:id="127548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mments" Target="comments.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hyperlink" Target="http://www.e-navigation.net" TargetMode="External"/><Relationship Id="rId2" Type="http://schemas.openxmlformats.org/officeDocument/2006/relationships/numbering" Target="numbering.xml"/><Relationship Id="rId16" Type="http://schemas.openxmlformats.org/officeDocument/2006/relationships/hyperlink" Target="file:///C:\Users\ChateauvertA\Documents\Copie%2020%20septembre%202013\e-Nav14\WG7\www.e-navigation.ne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hyperlink" Target="http://www.e-navigation.net" TargetMode="External"/><Relationship Id="rId23" Type="http://schemas.openxmlformats.org/officeDocument/2006/relationships/theme" Target="theme/theme1.xml"/><Relationship Id="rId10" Type="http://schemas.openxmlformats.org/officeDocument/2006/relationships/hyperlink" Target="http://www.iala-aism.org"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microsoft.com/office/2011/relationships/commentsExtended" Target="commentsExtended.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xa\Desktop\Guideline%20Template_June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78C41-A383-40FD-80D6-E0BCFD5F0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Template_June10.dotx</Template>
  <TotalTime>82</TotalTime>
  <Pages>1</Pages>
  <Words>2535</Words>
  <Characters>14455</Characters>
  <Application>Microsoft Office Word</Application>
  <DocSecurity>0</DocSecurity>
  <Lines>120</Lines>
  <Paragraphs>33</Paragraphs>
  <ScaleCrop>false</ScaleCrop>
  <HeadingPairs>
    <vt:vector size="6" baseType="variant">
      <vt:variant>
        <vt:lpstr>Title</vt:lpstr>
      </vt:variant>
      <vt:variant>
        <vt:i4>1</vt:i4>
      </vt:variant>
      <vt:variant>
        <vt:lpstr>Titre</vt:lpstr>
      </vt:variant>
      <vt:variant>
        <vt:i4>1</vt:i4>
      </vt:variant>
      <vt:variant>
        <vt:lpstr>Rubrik</vt:lpstr>
      </vt:variant>
      <vt:variant>
        <vt:i4>1</vt:i4>
      </vt:variant>
    </vt:vector>
  </HeadingPairs>
  <TitlesOfParts>
    <vt:vector size="3" baseType="lpstr">
      <vt:lpstr>Guidelline Template</vt:lpstr>
      <vt:lpstr>Guidelline Template</vt:lpstr>
      <vt:lpstr>Guidelline Template</vt:lpstr>
    </vt:vector>
  </TitlesOfParts>
  <Company>AMSA</Company>
  <LinksUpToDate>false</LinksUpToDate>
  <CharactersWithSpaces>16957</CharactersWithSpaces>
  <SharedDoc>false</SharedDoc>
  <HLinks>
    <vt:vector size="138" baseType="variant">
      <vt:variant>
        <vt:i4>1900596</vt:i4>
      </vt:variant>
      <vt:variant>
        <vt:i4>128</vt:i4>
      </vt:variant>
      <vt:variant>
        <vt:i4>0</vt:i4>
      </vt:variant>
      <vt:variant>
        <vt:i4>5</vt:i4>
      </vt:variant>
      <vt:variant>
        <vt:lpwstr/>
      </vt:variant>
      <vt:variant>
        <vt:lpwstr>_Toc216488874</vt:lpwstr>
      </vt:variant>
      <vt:variant>
        <vt:i4>1966132</vt:i4>
      </vt:variant>
      <vt:variant>
        <vt:i4>119</vt:i4>
      </vt:variant>
      <vt:variant>
        <vt:i4>0</vt:i4>
      </vt:variant>
      <vt:variant>
        <vt:i4>5</vt:i4>
      </vt:variant>
      <vt:variant>
        <vt:lpwstr/>
      </vt:variant>
      <vt:variant>
        <vt:lpwstr>_Toc216488847</vt:lpwstr>
      </vt:variant>
      <vt:variant>
        <vt:i4>1966134</vt:i4>
      </vt:variant>
      <vt:variant>
        <vt:i4>110</vt:i4>
      </vt:variant>
      <vt:variant>
        <vt:i4>0</vt:i4>
      </vt:variant>
      <vt:variant>
        <vt:i4>5</vt:i4>
      </vt:variant>
      <vt:variant>
        <vt:lpwstr/>
      </vt:variant>
      <vt:variant>
        <vt:lpwstr>_Toc265037285</vt:lpwstr>
      </vt:variant>
      <vt:variant>
        <vt:i4>1966134</vt:i4>
      </vt:variant>
      <vt:variant>
        <vt:i4>104</vt:i4>
      </vt:variant>
      <vt:variant>
        <vt:i4>0</vt:i4>
      </vt:variant>
      <vt:variant>
        <vt:i4>5</vt:i4>
      </vt:variant>
      <vt:variant>
        <vt:lpwstr/>
      </vt:variant>
      <vt:variant>
        <vt:lpwstr>_Toc265037284</vt:lpwstr>
      </vt:variant>
      <vt:variant>
        <vt:i4>1966134</vt:i4>
      </vt:variant>
      <vt:variant>
        <vt:i4>98</vt:i4>
      </vt:variant>
      <vt:variant>
        <vt:i4>0</vt:i4>
      </vt:variant>
      <vt:variant>
        <vt:i4>5</vt:i4>
      </vt:variant>
      <vt:variant>
        <vt:lpwstr/>
      </vt:variant>
      <vt:variant>
        <vt:lpwstr>_Toc265037283</vt:lpwstr>
      </vt:variant>
      <vt:variant>
        <vt:i4>1966134</vt:i4>
      </vt:variant>
      <vt:variant>
        <vt:i4>92</vt:i4>
      </vt:variant>
      <vt:variant>
        <vt:i4>0</vt:i4>
      </vt:variant>
      <vt:variant>
        <vt:i4>5</vt:i4>
      </vt:variant>
      <vt:variant>
        <vt:lpwstr/>
      </vt:variant>
      <vt:variant>
        <vt:lpwstr>_Toc265037282</vt:lpwstr>
      </vt:variant>
      <vt:variant>
        <vt:i4>1966134</vt:i4>
      </vt:variant>
      <vt:variant>
        <vt:i4>86</vt:i4>
      </vt:variant>
      <vt:variant>
        <vt:i4>0</vt:i4>
      </vt:variant>
      <vt:variant>
        <vt:i4>5</vt:i4>
      </vt:variant>
      <vt:variant>
        <vt:lpwstr/>
      </vt:variant>
      <vt:variant>
        <vt:lpwstr>_Toc265037281</vt:lpwstr>
      </vt:variant>
      <vt:variant>
        <vt:i4>1966134</vt:i4>
      </vt:variant>
      <vt:variant>
        <vt:i4>80</vt:i4>
      </vt:variant>
      <vt:variant>
        <vt:i4>0</vt:i4>
      </vt:variant>
      <vt:variant>
        <vt:i4>5</vt:i4>
      </vt:variant>
      <vt:variant>
        <vt:lpwstr/>
      </vt:variant>
      <vt:variant>
        <vt:lpwstr>_Toc265037280</vt:lpwstr>
      </vt:variant>
      <vt:variant>
        <vt:i4>1114166</vt:i4>
      </vt:variant>
      <vt:variant>
        <vt:i4>74</vt:i4>
      </vt:variant>
      <vt:variant>
        <vt:i4>0</vt:i4>
      </vt:variant>
      <vt:variant>
        <vt:i4>5</vt:i4>
      </vt:variant>
      <vt:variant>
        <vt:lpwstr/>
      </vt:variant>
      <vt:variant>
        <vt:lpwstr>_Toc265037279</vt:lpwstr>
      </vt:variant>
      <vt:variant>
        <vt:i4>1114166</vt:i4>
      </vt:variant>
      <vt:variant>
        <vt:i4>68</vt:i4>
      </vt:variant>
      <vt:variant>
        <vt:i4>0</vt:i4>
      </vt:variant>
      <vt:variant>
        <vt:i4>5</vt:i4>
      </vt:variant>
      <vt:variant>
        <vt:lpwstr/>
      </vt:variant>
      <vt:variant>
        <vt:lpwstr>_Toc265037278</vt:lpwstr>
      </vt:variant>
      <vt:variant>
        <vt:i4>1114166</vt:i4>
      </vt:variant>
      <vt:variant>
        <vt:i4>62</vt:i4>
      </vt:variant>
      <vt:variant>
        <vt:i4>0</vt:i4>
      </vt:variant>
      <vt:variant>
        <vt:i4>5</vt:i4>
      </vt:variant>
      <vt:variant>
        <vt:lpwstr/>
      </vt:variant>
      <vt:variant>
        <vt:lpwstr>_Toc265037277</vt:lpwstr>
      </vt:variant>
      <vt:variant>
        <vt:i4>1114166</vt:i4>
      </vt:variant>
      <vt:variant>
        <vt:i4>56</vt:i4>
      </vt:variant>
      <vt:variant>
        <vt:i4>0</vt:i4>
      </vt:variant>
      <vt:variant>
        <vt:i4>5</vt:i4>
      </vt:variant>
      <vt:variant>
        <vt:lpwstr/>
      </vt:variant>
      <vt:variant>
        <vt:lpwstr>_Toc265037276</vt:lpwstr>
      </vt:variant>
      <vt:variant>
        <vt:i4>1114166</vt:i4>
      </vt:variant>
      <vt:variant>
        <vt:i4>50</vt:i4>
      </vt:variant>
      <vt:variant>
        <vt:i4>0</vt:i4>
      </vt:variant>
      <vt:variant>
        <vt:i4>5</vt:i4>
      </vt:variant>
      <vt:variant>
        <vt:lpwstr/>
      </vt:variant>
      <vt:variant>
        <vt:lpwstr>_Toc265037275</vt:lpwstr>
      </vt:variant>
      <vt:variant>
        <vt:i4>1114166</vt:i4>
      </vt:variant>
      <vt:variant>
        <vt:i4>44</vt:i4>
      </vt:variant>
      <vt:variant>
        <vt:i4>0</vt:i4>
      </vt:variant>
      <vt:variant>
        <vt:i4>5</vt:i4>
      </vt:variant>
      <vt:variant>
        <vt:lpwstr/>
      </vt:variant>
      <vt:variant>
        <vt:lpwstr>_Toc265037274</vt:lpwstr>
      </vt:variant>
      <vt:variant>
        <vt:i4>1114166</vt:i4>
      </vt:variant>
      <vt:variant>
        <vt:i4>38</vt:i4>
      </vt:variant>
      <vt:variant>
        <vt:i4>0</vt:i4>
      </vt:variant>
      <vt:variant>
        <vt:i4>5</vt:i4>
      </vt:variant>
      <vt:variant>
        <vt:lpwstr/>
      </vt:variant>
      <vt:variant>
        <vt:lpwstr>_Toc265037273</vt:lpwstr>
      </vt:variant>
      <vt:variant>
        <vt:i4>1114166</vt:i4>
      </vt:variant>
      <vt:variant>
        <vt:i4>32</vt:i4>
      </vt:variant>
      <vt:variant>
        <vt:i4>0</vt:i4>
      </vt:variant>
      <vt:variant>
        <vt:i4>5</vt:i4>
      </vt:variant>
      <vt:variant>
        <vt:lpwstr/>
      </vt:variant>
      <vt:variant>
        <vt:lpwstr>_Toc265037272</vt:lpwstr>
      </vt:variant>
      <vt:variant>
        <vt:i4>1114166</vt:i4>
      </vt:variant>
      <vt:variant>
        <vt:i4>26</vt:i4>
      </vt:variant>
      <vt:variant>
        <vt:i4>0</vt:i4>
      </vt:variant>
      <vt:variant>
        <vt:i4>5</vt:i4>
      </vt:variant>
      <vt:variant>
        <vt:lpwstr/>
      </vt:variant>
      <vt:variant>
        <vt:lpwstr>_Toc265037271</vt:lpwstr>
      </vt:variant>
      <vt:variant>
        <vt:i4>1114166</vt:i4>
      </vt:variant>
      <vt:variant>
        <vt:i4>20</vt:i4>
      </vt:variant>
      <vt:variant>
        <vt:i4>0</vt:i4>
      </vt:variant>
      <vt:variant>
        <vt:i4>5</vt:i4>
      </vt:variant>
      <vt:variant>
        <vt:lpwstr/>
      </vt:variant>
      <vt:variant>
        <vt:lpwstr>_Toc265037270</vt:lpwstr>
      </vt:variant>
      <vt:variant>
        <vt:i4>1048630</vt:i4>
      </vt:variant>
      <vt:variant>
        <vt:i4>14</vt:i4>
      </vt:variant>
      <vt:variant>
        <vt:i4>0</vt:i4>
      </vt:variant>
      <vt:variant>
        <vt:i4>5</vt:i4>
      </vt:variant>
      <vt:variant>
        <vt:lpwstr/>
      </vt:variant>
      <vt:variant>
        <vt:lpwstr>_Toc265037269</vt:lpwstr>
      </vt:variant>
      <vt:variant>
        <vt:i4>1048630</vt:i4>
      </vt:variant>
      <vt:variant>
        <vt:i4>8</vt:i4>
      </vt:variant>
      <vt:variant>
        <vt:i4>0</vt:i4>
      </vt:variant>
      <vt:variant>
        <vt:i4>5</vt:i4>
      </vt:variant>
      <vt:variant>
        <vt:lpwstr/>
      </vt:variant>
      <vt:variant>
        <vt:lpwstr>_Toc265037268</vt:lpwstr>
      </vt:variant>
      <vt:variant>
        <vt:i4>1048630</vt:i4>
      </vt:variant>
      <vt:variant>
        <vt:i4>2</vt:i4>
      </vt:variant>
      <vt:variant>
        <vt:i4>0</vt:i4>
      </vt:variant>
      <vt:variant>
        <vt:i4>5</vt:i4>
      </vt:variant>
      <vt:variant>
        <vt:lpwstr/>
      </vt:variant>
      <vt:variant>
        <vt:lpwstr>_Toc265037267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Alimchandani, Mahesh</dc:creator>
  <cp:lastModifiedBy>Seamus Doyle</cp:lastModifiedBy>
  <cp:revision>11</cp:revision>
  <cp:lastPrinted>2008-12-16T07:01:00Z</cp:lastPrinted>
  <dcterms:created xsi:type="dcterms:W3CDTF">2016-01-22T14:16:00Z</dcterms:created>
  <dcterms:modified xsi:type="dcterms:W3CDTF">2016-02-23T11:55:00Z</dcterms:modified>
</cp:coreProperties>
</file>